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F1915B" w14:textId="77777777" w:rsidR="002F0FE6" w:rsidRPr="00FA2B8D" w:rsidRDefault="002F0FE6" w:rsidP="002F0FE6">
      <w:pPr>
        <w:jc w:val="center"/>
        <w:rPr>
          <w:b/>
          <w:lang w:val="en-US"/>
          <w:rPrChange w:id="0" w:author="Portatil CCB" w:date="2014-03-26T19:29:00Z">
            <w:rPr>
              <w:b/>
            </w:rPr>
          </w:rPrChange>
        </w:rPr>
      </w:pPr>
      <w:bookmarkStart w:id="1" w:name="_GoBack"/>
      <w:bookmarkEnd w:id="1"/>
      <w:commentRangeStart w:id="2"/>
      <w:r w:rsidRPr="00FA2B8D">
        <w:rPr>
          <w:b/>
          <w:lang w:val="en-US"/>
          <w:rPrChange w:id="3" w:author="Portatil CCB" w:date="2014-03-26T19:29:00Z">
            <w:rPr>
              <w:b/>
            </w:rPr>
          </w:rPrChange>
        </w:rPr>
        <w:t>LEVELS OF PERFORMANCE</w:t>
      </w:r>
    </w:p>
    <w:p w14:paraId="26622B9F" w14:textId="77777777" w:rsidR="002F0FE6" w:rsidRPr="00FA2B8D" w:rsidRDefault="002F0FE6" w:rsidP="002F0FE6">
      <w:pPr>
        <w:jc w:val="center"/>
        <w:rPr>
          <w:b/>
          <w:lang w:val="en-US"/>
          <w:rPrChange w:id="4" w:author="Portatil CCB" w:date="2014-03-26T19:29:00Z">
            <w:rPr>
              <w:b/>
            </w:rPr>
          </w:rPrChange>
        </w:rPr>
      </w:pPr>
      <w:r w:rsidRPr="00FA2B8D">
        <w:rPr>
          <w:b/>
          <w:lang w:val="en-US"/>
          <w:rPrChange w:id="5" w:author="Portatil CCB" w:date="2014-03-26T19:29:00Z">
            <w:rPr>
              <w:b/>
            </w:rPr>
          </w:rPrChange>
        </w:rPr>
        <w:t>SECOND PERIOD</w:t>
      </w:r>
      <w:commentRangeEnd w:id="2"/>
      <w:r w:rsidR="00FA2B8D">
        <w:rPr>
          <w:rStyle w:val="CommentReference"/>
          <w:lang w:val="en-US"/>
        </w:rPr>
        <w:commentReference w:id="2"/>
      </w:r>
    </w:p>
    <w:p w14:paraId="1F304B41" w14:textId="77777777" w:rsidR="002F0FE6" w:rsidRPr="00FA2B8D" w:rsidRDefault="002F0FE6" w:rsidP="008D17AF">
      <w:pPr>
        <w:jc w:val="both"/>
        <w:rPr>
          <w:color w:val="FF0000"/>
          <w:lang w:val="en-US"/>
          <w:rPrChange w:id="6" w:author="Portatil CCB" w:date="2014-03-26T19:29:00Z">
            <w:rPr>
              <w:color w:val="FF0000"/>
            </w:rPr>
          </w:rPrChange>
        </w:rPr>
      </w:pPr>
      <w:r w:rsidRPr="00FA2B8D">
        <w:rPr>
          <w:color w:val="FF0000"/>
          <w:lang w:val="en-US"/>
          <w:rPrChange w:id="7" w:author="Portatil CCB" w:date="2014-03-26T19:29:00Z">
            <w:rPr>
              <w:color w:val="FF0000"/>
            </w:rPr>
          </w:rPrChange>
        </w:rPr>
        <w:t>MATHS</w:t>
      </w:r>
    </w:p>
    <w:p w14:paraId="1AC3C3F3" w14:textId="77777777" w:rsidR="002F0FE6" w:rsidRPr="00444EAE" w:rsidRDefault="00371B7E" w:rsidP="008D17AF">
      <w:pPr>
        <w:jc w:val="both"/>
        <w:rPr>
          <w:color w:val="4472C4" w:themeColor="accent5"/>
        </w:rPr>
      </w:pPr>
      <w:r w:rsidRPr="00444EAE">
        <w:rPr>
          <w:color w:val="4472C4" w:themeColor="accent5"/>
        </w:rPr>
        <w:t>SUPERIOR</w:t>
      </w:r>
    </w:p>
    <w:p w14:paraId="6340F1C1" w14:textId="6F6298D4" w:rsidR="00B82FC4" w:rsidRPr="00444EAE" w:rsidRDefault="002F0FE6" w:rsidP="008D17AF">
      <w:pPr>
        <w:jc w:val="both"/>
        <w:rPr>
          <w:color w:val="4472C4" w:themeColor="accent5"/>
        </w:rPr>
      </w:pPr>
      <w:r w:rsidRPr="00444EAE">
        <w:rPr>
          <w:color w:val="4472C4" w:themeColor="accent5"/>
        </w:rPr>
        <w:t xml:space="preserve">En el eje de Manejo de </w:t>
      </w:r>
      <w:ins w:id="8" w:author="Portatil CCB" w:date="2014-03-26T20:45:00Z">
        <w:r w:rsidR="00BB1A7C">
          <w:rPr>
            <w:color w:val="4472C4" w:themeColor="accent5"/>
          </w:rPr>
          <w:t>D</w:t>
        </w:r>
      </w:ins>
      <w:del w:id="9" w:author="Portatil CCB" w:date="2014-03-26T20:45:00Z">
        <w:r w:rsidRPr="00444EAE" w:rsidDel="00BB1A7C">
          <w:rPr>
            <w:color w:val="4472C4" w:themeColor="accent5"/>
          </w:rPr>
          <w:delText>d</w:delText>
        </w:r>
      </w:del>
      <w:r w:rsidRPr="00444EAE">
        <w:rPr>
          <w:color w:val="4472C4" w:themeColor="accent5"/>
        </w:rPr>
        <w:t>atos</w:t>
      </w:r>
      <w:ins w:id="10" w:author="Portatil CCB" w:date="2014-03-26T20:45:00Z">
        <w:r w:rsidR="00BB1A7C">
          <w:rPr>
            <w:color w:val="4472C4" w:themeColor="accent5"/>
          </w:rPr>
          <w:t>,</w:t>
        </w:r>
      </w:ins>
      <w:r w:rsidRPr="00444EAE">
        <w:rPr>
          <w:color w:val="4472C4" w:themeColor="accent5"/>
        </w:rPr>
        <w:t>________________ se destacó por registrar  y organizar información en un gráfico de barras</w:t>
      </w:r>
      <w:ins w:id="11" w:author="Portatil CCB" w:date="2014-03-26T19:31:00Z">
        <w:r w:rsidR="00FA2B8D">
          <w:rPr>
            <w:color w:val="4472C4" w:themeColor="accent5"/>
          </w:rPr>
          <w:t>,</w:t>
        </w:r>
      </w:ins>
      <w:r w:rsidRPr="00444EAE">
        <w:rPr>
          <w:color w:val="4472C4" w:themeColor="accent5"/>
        </w:rPr>
        <w:t xml:space="preserve"> logrando  compararla y contrastarla para llegar a conclusiones. Agrupó objetos de acuerdo </w:t>
      </w:r>
      <w:del w:id="12" w:author="Portatil CCB" w:date="2014-03-26T19:31:00Z">
        <w:r w:rsidRPr="00444EAE" w:rsidDel="00FA2B8D">
          <w:rPr>
            <w:color w:val="4472C4" w:themeColor="accent5"/>
          </w:rPr>
          <w:delText xml:space="preserve">a </w:delText>
        </w:r>
      </w:del>
      <w:ins w:id="13" w:author="Portatil CCB" w:date="2014-03-26T19:31:00Z">
        <w:r w:rsidR="00FA2B8D">
          <w:rPr>
            <w:color w:val="4472C4" w:themeColor="accent5"/>
          </w:rPr>
          <w:t>con</w:t>
        </w:r>
        <w:r w:rsidR="00FA2B8D" w:rsidRPr="00444EAE">
          <w:rPr>
            <w:color w:val="4472C4" w:themeColor="accent5"/>
          </w:rPr>
          <w:t xml:space="preserve"> </w:t>
        </w:r>
      </w:ins>
      <w:r w:rsidRPr="00444EAE">
        <w:rPr>
          <w:color w:val="4472C4" w:themeColor="accent5"/>
        </w:rPr>
        <w:t>m</w:t>
      </w:r>
      <w:r w:rsidR="00B11F4F" w:rsidRPr="00444EAE">
        <w:rPr>
          <w:color w:val="4472C4" w:themeColor="accent5"/>
        </w:rPr>
        <w:t>ás de dos criterios diferentes</w:t>
      </w:r>
      <w:r w:rsidRPr="00444EAE">
        <w:rPr>
          <w:color w:val="4472C4" w:themeColor="accent5"/>
        </w:rPr>
        <w:t xml:space="preserve">, </w:t>
      </w:r>
      <w:ins w:id="14" w:author="Portatil CCB" w:date="2014-03-26T19:31:00Z">
        <w:r w:rsidR="00FA2B8D">
          <w:rPr>
            <w:color w:val="4472C4" w:themeColor="accent5"/>
          </w:rPr>
          <w:t xml:space="preserve">y </w:t>
        </w:r>
      </w:ins>
      <w:r w:rsidRPr="00444EAE">
        <w:rPr>
          <w:color w:val="4472C4" w:themeColor="accent5"/>
        </w:rPr>
        <w:t>sobresalió  por comprender el concepto de inclusión de clase, explicando que la parte está contenida en el todo</w:t>
      </w:r>
      <w:ins w:id="15" w:author="Portatil CCB" w:date="2014-03-26T20:05:00Z">
        <w:r w:rsidR="008E07F5">
          <w:rPr>
            <w:color w:val="4472C4" w:themeColor="accent5"/>
          </w:rPr>
          <w:t>,</w:t>
        </w:r>
      </w:ins>
      <w:r w:rsidRPr="00444EAE">
        <w:rPr>
          <w:color w:val="4472C4" w:themeColor="accent5"/>
        </w:rPr>
        <w:t xml:space="preserve"> e hizo predicciones razonables </w:t>
      </w:r>
      <w:del w:id="16" w:author="Portatil CCB" w:date="2014-03-26T20:05:00Z">
        <w:r w:rsidRPr="00444EAE" w:rsidDel="008E07F5">
          <w:rPr>
            <w:color w:val="4472C4" w:themeColor="accent5"/>
          </w:rPr>
          <w:delText xml:space="preserve"> </w:delText>
        </w:r>
      </w:del>
      <w:r w:rsidRPr="00444EAE">
        <w:rPr>
          <w:color w:val="4472C4" w:themeColor="accent5"/>
        </w:rPr>
        <w:t>acerca de lo que puede pasar,  justificando sus respuestas.</w:t>
      </w:r>
    </w:p>
    <w:p w14:paraId="4D8766F5" w14:textId="348E02D7" w:rsidR="002F0FE6" w:rsidRPr="00444EAE" w:rsidRDefault="00594A48" w:rsidP="008D17AF">
      <w:pPr>
        <w:jc w:val="both"/>
        <w:rPr>
          <w:color w:val="4472C4" w:themeColor="accent5"/>
        </w:rPr>
      </w:pPr>
      <w:r w:rsidRPr="00444EAE">
        <w:rPr>
          <w:color w:val="4472C4" w:themeColor="accent5"/>
        </w:rPr>
        <w:t>En el eje de M</w:t>
      </w:r>
      <w:r w:rsidR="002F0FE6" w:rsidRPr="00444EAE">
        <w:rPr>
          <w:color w:val="4472C4" w:themeColor="accent5"/>
        </w:rPr>
        <w:t>edición</w:t>
      </w:r>
      <w:ins w:id="17" w:author="Portatil CCB" w:date="2014-03-26T20:45:00Z">
        <w:r w:rsidR="00BB1A7C">
          <w:rPr>
            <w:color w:val="4472C4" w:themeColor="accent5"/>
          </w:rPr>
          <w:t>,</w:t>
        </w:r>
      </w:ins>
      <w:r w:rsidRPr="00444EAE">
        <w:rPr>
          <w:color w:val="4472C4" w:themeColor="accent5"/>
        </w:rPr>
        <w:t>_____________________</w:t>
      </w:r>
      <w:r w:rsidR="002F0FE6" w:rsidRPr="00444EAE">
        <w:rPr>
          <w:color w:val="4472C4" w:themeColor="accent5"/>
        </w:rPr>
        <w:t xml:space="preserve"> </w:t>
      </w:r>
      <w:r w:rsidRPr="00444EAE">
        <w:rPr>
          <w:color w:val="4472C4" w:themeColor="accent5"/>
        </w:rPr>
        <w:t>s</w:t>
      </w:r>
      <w:r w:rsidR="002F0FE6" w:rsidRPr="00444EAE">
        <w:rPr>
          <w:color w:val="4472C4" w:themeColor="accent5"/>
        </w:rPr>
        <w:t>e destacó por identificar los atributos de altura y peso al comparar diversos  objetos en diferentes situacio</w:t>
      </w:r>
      <w:r w:rsidRPr="00444EAE">
        <w:rPr>
          <w:color w:val="4472C4" w:themeColor="accent5"/>
        </w:rPr>
        <w:t>nes de la vida diaria</w:t>
      </w:r>
      <w:ins w:id="18" w:author="Portatil CCB" w:date="2014-03-26T20:37:00Z">
        <w:r w:rsidR="00201643">
          <w:rPr>
            <w:color w:val="4472C4" w:themeColor="accent5"/>
          </w:rPr>
          <w:t>,</w:t>
        </w:r>
      </w:ins>
      <w:r w:rsidRPr="00444EAE">
        <w:rPr>
          <w:color w:val="4472C4" w:themeColor="accent5"/>
        </w:rPr>
        <w:t xml:space="preserve"> y mencionó</w:t>
      </w:r>
      <w:r w:rsidR="002F0FE6" w:rsidRPr="00444EAE">
        <w:rPr>
          <w:color w:val="4472C4" w:themeColor="accent5"/>
        </w:rPr>
        <w:t xml:space="preserve"> unidades estandarizadas para medir estos atributos.</w:t>
      </w:r>
      <w:r w:rsidRPr="00444EAE">
        <w:rPr>
          <w:color w:val="4472C4" w:themeColor="accent5"/>
        </w:rPr>
        <w:t xml:space="preserve"> </w:t>
      </w:r>
      <w:r w:rsidR="002F0FE6" w:rsidRPr="00444EAE">
        <w:rPr>
          <w:color w:val="4472C4" w:themeColor="accent5"/>
        </w:rPr>
        <w:t>Se destacó por  estimar con bastante precisión, comparar y medir, la altura (</w:t>
      </w:r>
      <w:ins w:id="19" w:author="Portatil CCB" w:date="2014-03-26T20:24:00Z">
        <w:r w:rsidR="0045769F">
          <w:rPr>
            <w:color w:val="4472C4" w:themeColor="accent5"/>
          </w:rPr>
          <w:t>h</w:t>
        </w:r>
      </w:ins>
      <w:del w:id="20" w:author="Portatil CCB" w:date="2014-03-26T20:24:00Z">
        <w:r w:rsidR="002F0FE6" w:rsidRPr="00444EAE" w:rsidDel="0045769F">
          <w:rPr>
            <w:color w:val="4472C4" w:themeColor="accent5"/>
          </w:rPr>
          <w:delText>H</w:delText>
        </w:r>
      </w:del>
      <w:r w:rsidR="002F0FE6" w:rsidRPr="00444EAE">
        <w:rPr>
          <w:color w:val="4472C4" w:themeColor="accent5"/>
        </w:rPr>
        <w:t>eight) y el pe</w:t>
      </w:r>
      <w:r w:rsidR="00B11F4F" w:rsidRPr="00444EAE">
        <w:rPr>
          <w:color w:val="4472C4" w:themeColor="accent5"/>
        </w:rPr>
        <w:t>so (</w:t>
      </w:r>
      <w:ins w:id="21" w:author="Portatil CCB" w:date="2014-03-26T20:24:00Z">
        <w:r w:rsidR="0045769F">
          <w:rPr>
            <w:color w:val="4472C4" w:themeColor="accent5"/>
          </w:rPr>
          <w:t>w</w:t>
        </w:r>
      </w:ins>
      <w:del w:id="22" w:author="Portatil CCB" w:date="2014-03-26T20:24:00Z">
        <w:r w:rsidR="00B11F4F" w:rsidRPr="00444EAE" w:rsidDel="0045769F">
          <w:rPr>
            <w:color w:val="4472C4" w:themeColor="accent5"/>
          </w:rPr>
          <w:delText>W</w:delText>
        </w:r>
      </w:del>
      <w:r w:rsidR="00B11F4F" w:rsidRPr="00444EAE">
        <w:rPr>
          <w:color w:val="4472C4" w:themeColor="accent5"/>
        </w:rPr>
        <w:t xml:space="preserve">eight) de algunos objetos </w:t>
      </w:r>
      <w:r w:rsidR="002F0FE6" w:rsidRPr="00444EAE">
        <w:rPr>
          <w:color w:val="4472C4" w:themeColor="accent5"/>
        </w:rPr>
        <w:t>con unidades de medida no convencionales, en diferentes situaciones de la vida diaria.</w:t>
      </w:r>
    </w:p>
    <w:p w14:paraId="5E85A9C8" w14:textId="755720E8" w:rsidR="002F0FE6" w:rsidRPr="00444EAE" w:rsidRDefault="00594A48" w:rsidP="008D17AF">
      <w:pPr>
        <w:jc w:val="both"/>
        <w:rPr>
          <w:color w:val="4472C4" w:themeColor="accent5"/>
        </w:rPr>
      </w:pPr>
      <w:r w:rsidRPr="00444EAE">
        <w:rPr>
          <w:color w:val="4472C4" w:themeColor="accent5"/>
        </w:rPr>
        <w:t>En el eje de Forma y E</w:t>
      </w:r>
      <w:r w:rsidR="002F0FE6" w:rsidRPr="00444EAE">
        <w:rPr>
          <w:color w:val="4472C4" w:themeColor="accent5"/>
        </w:rPr>
        <w:t>spacio</w:t>
      </w:r>
      <w:ins w:id="23" w:author="Portatil CCB" w:date="2014-03-26T20:45:00Z">
        <w:r w:rsidR="00BB1A7C">
          <w:rPr>
            <w:color w:val="4472C4" w:themeColor="accent5"/>
          </w:rPr>
          <w:t>,</w:t>
        </w:r>
      </w:ins>
      <w:r w:rsidRPr="00444EAE">
        <w:rPr>
          <w:color w:val="4472C4" w:themeColor="accent5"/>
        </w:rPr>
        <w:t>_________________</w:t>
      </w:r>
      <w:r w:rsidR="002F0FE6" w:rsidRPr="00444EAE">
        <w:rPr>
          <w:color w:val="4472C4" w:themeColor="accent5"/>
        </w:rPr>
        <w:t xml:space="preserve"> </w:t>
      </w:r>
      <w:r w:rsidRPr="00444EAE">
        <w:rPr>
          <w:color w:val="4472C4" w:themeColor="accent5"/>
        </w:rPr>
        <w:t>l</w:t>
      </w:r>
      <w:r w:rsidR="002F0FE6" w:rsidRPr="00444EAE">
        <w:rPr>
          <w:color w:val="4472C4" w:themeColor="accent5"/>
        </w:rPr>
        <w:t>ogró identificar y clasificar las figuras tridimensionales (cubo,  prisma rectangular, esfera, cilindro y cono) en objetos de su entorno</w:t>
      </w:r>
      <w:ins w:id="24" w:author="Portatil CCB" w:date="2014-03-26T20:46:00Z">
        <w:r w:rsidR="00BB1A7C">
          <w:rPr>
            <w:color w:val="4472C4" w:themeColor="accent5"/>
          </w:rPr>
          <w:t>,</w:t>
        </w:r>
      </w:ins>
      <w:r w:rsidR="002F0FE6" w:rsidRPr="00444EAE">
        <w:rPr>
          <w:color w:val="4472C4" w:themeColor="accent5"/>
        </w:rPr>
        <w:t xml:space="preserve"> y se desta</w:t>
      </w:r>
      <w:r w:rsidRPr="00444EAE">
        <w:rPr>
          <w:color w:val="4472C4" w:themeColor="accent5"/>
        </w:rPr>
        <w:t xml:space="preserve">có por mencionar otras figuras. </w:t>
      </w:r>
      <w:r w:rsidR="00C76CA7" w:rsidRPr="00444EAE">
        <w:rPr>
          <w:color w:val="4472C4" w:themeColor="accent5"/>
        </w:rPr>
        <w:t>También s</w:t>
      </w:r>
      <w:r w:rsidR="002F0FE6" w:rsidRPr="00444EAE">
        <w:rPr>
          <w:color w:val="4472C4" w:themeColor="accent5"/>
        </w:rPr>
        <w:t xml:space="preserve">e destacó por identificar </w:t>
      </w:r>
      <w:ins w:id="25" w:author="Portatil CCB" w:date="2014-03-26T20:46:00Z">
        <w:r w:rsidR="00BB1A7C">
          <w:rPr>
            <w:color w:val="4472C4" w:themeColor="accent5"/>
          </w:rPr>
          <w:t>s</w:t>
        </w:r>
      </w:ins>
      <w:del w:id="26" w:author="Portatil CCB" w:date="2014-03-26T20:46:00Z">
        <w:r w:rsidR="002F0FE6" w:rsidRPr="00444EAE" w:rsidDel="00BB1A7C">
          <w:rPr>
            <w:color w:val="4472C4" w:themeColor="accent5"/>
          </w:rPr>
          <w:delText>S</w:delText>
        </w:r>
      </w:del>
      <w:r w:rsidR="002F0FE6" w:rsidRPr="00444EAE">
        <w:rPr>
          <w:color w:val="4472C4" w:themeColor="accent5"/>
        </w:rPr>
        <w:t>imetría (</w:t>
      </w:r>
      <w:ins w:id="27" w:author="Portatil CCB" w:date="2014-03-26T21:15:00Z">
        <w:r w:rsidR="001346EA">
          <w:rPr>
            <w:color w:val="4472C4" w:themeColor="accent5"/>
          </w:rPr>
          <w:t>s</w:t>
        </w:r>
      </w:ins>
      <w:del w:id="28" w:author="Portatil CCB" w:date="2014-03-26T21:15:00Z">
        <w:r w:rsidR="002F0FE6" w:rsidRPr="00444EAE" w:rsidDel="001346EA">
          <w:rPr>
            <w:color w:val="4472C4" w:themeColor="accent5"/>
          </w:rPr>
          <w:delText>S</w:delText>
        </w:r>
      </w:del>
      <w:r w:rsidR="002F0FE6" w:rsidRPr="00444EAE">
        <w:rPr>
          <w:color w:val="4472C4" w:themeColor="accent5"/>
        </w:rPr>
        <w:t xml:space="preserve">ymmetry) en su cuerpo, en objetos, en dibujos y en figuras más complejas. Reconoció lugares y objetos que puede usar como puntos de referencia al recorrer un camino: </w:t>
      </w:r>
      <w:ins w:id="29" w:author="Portatil CCB" w:date="2014-03-26T21:15:00Z">
        <w:r w:rsidR="001346EA">
          <w:rPr>
            <w:color w:val="4472C4" w:themeColor="accent5"/>
          </w:rPr>
          <w:t>“</w:t>
        </w:r>
      </w:ins>
      <w:r w:rsidR="002F0FE6" w:rsidRPr="00444EAE">
        <w:rPr>
          <w:color w:val="4472C4" w:themeColor="accent5"/>
        </w:rPr>
        <w:t>al frente de</w:t>
      </w:r>
      <w:ins w:id="30" w:author="Portatil CCB" w:date="2014-03-26T21:15:00Z">
        <w:r w:rsidR="001346EA">
          <w:rPr>
            <w:color w:val="4472C4" w:themeColor="accent5"/>
          </w:rPr>
          <w:t>”</w:t>
        </w:r>
      </w:ins>
      <w:r w:rsidR="002F0FE6" w:rsidRPr="00444EAE">
        <w:rPr>
          <w:color w:val="4472C4" w:themeColor="accent5"/>
        </w:rPr>
        <w:t xml:space="preserve">, </w:t>
      </w:r>
      <w:ins w:id="31" w:author="Portatil CCB" w:date="2014-03-26T21:15:00Z">
        <w:r w:rsidR="001346EA">
          <w:rPr>
            <w:color w:val="4472C4" w:themeColor="accent5"/>
          </w:rPr>
          <w:t>“</w:t>
        </w:r>
      </w:ins>
      <w:r w:rsidR="002F0FE6" w:rsidRPr="00444EAE">
        <w:rPr>
          <w:color w:val="4472C4" w:themeColor="accent5"/>
        </w:rPr>
        <w:t>al lado de</w:t>
      </w:r>
      <w:ins w:id="32" w:author="Portatil CCB" w:date="2014-03-26T21:15:00Z">
        <w:r w:rsidR="001346EA">
          <w:rPr>
            <w:color w:val="4472C4" w:themeColor="accent5"/>
          </w:rPr>
          <w:t>”</w:t>
        </w:r>
      </w:ins>
      <w:del w:id="33" w:author="Portatil CCB" w:date="2014-03-26T21:16:00Z">
        <w:r w:rsidR="002F0FE6" w:rsidRPr="00444EAE" w:rsidDel="001346EA">
          <w:rPr>
            <w:color w:val="4472C4" w:themeColor="accent5"/>
          </w:rPr>
          <w:delText>,</w:delText>
        </w:r>
      </w:del>
      <w:r w:rsidR="002F0FE6" w:rsidRPr="00444EAE">
        <w:rPr>
          <w:color w:val="4472C4" w:themeColor="accent5"/>
        </w:rPr>
        <w:t xml:space="preserve"> </w:t>
      </w:r>
      <w:ins w:id="34" w:author="Portatil CCB" w:date="2014-03-26T21:15:00Z">
        <w:r w:rsidR="001346EA">
          <w:rPr>
            <w:color w:val="4472C4" w:themeColor="accent5"/>
          </w:rPr>
          <w:t xml:space="preserve">y </w:t>
        </w:r>
      </w:ins>
      <w:ins w:id="35" w:author="Portatil CCB" w:date="2014-03-26T21:16:00Z">
        <w:r w:rsidR="001346EA">
          <w:rPr>
            <w:color w:val="4472C4" w:themeColor="accent5"/>
          </w:rPr>
          <w:t>“</w:t>
        </w:r>
      </w:ins>
      <w:r w:rsidR="002F0FE6" w:rsidRPr="00444EAE">
        <w:rPr>
          <w:color w:val="4472C4" w:themeColor="accent5"/>
        </w:rPr>
        <w:t>entre</w:t>
      </w:r>
      <w:ins w:id="36" w:author="Portatil CCB" w:date="2014-03-26T21:16:00Z">
        <w:r w:rsidR="001346EA">
          <w:rPr>
            <w:color w:val="4472C4" w:themeColor="accent5"/>
          </w:rPr>
          <w:t>”,</w:t>
        </w:r>
      </w:ins>
      <w:r w:rsidR="002F0FE6" w:rsidRPr="00444EAE">
        <w:rPr>
          <w:color w:val="4472C4" w:themeColor="accent5"/>
        </w:rPr>
        <w:t xml:space="preserve"> e incluyó otros puntos de referencia</w:t>
      </w:r>
      <w:r w:rsidR="00C76CA7" w:rsidRPr="00444EAE">
        <w:rPr>
          <w:color w:val="4472C4" w:themeColor="accent5"/>
        </w:rPr>
        <w:t xml:space="preserve"> que ya conocía.</w:t>
      </w:r>
    </w:p>
    <w:p w14:paraId="48CF4342" w14:textId="2A9664EF" w:rsidR="002F0FE6" w:rsidRPr="00444EAE" w:rsidRDefault="002F31F2" w:rsidP="008D17AF">
      <w:pPr>
        <w:jc w:val="both"/>
        <w:rPr>
          <w:color w:val="4472C4" w:themeColor="accent5"/>
        </w:rPr>
      </w:pPr>
      <w:r w:rsidRPr="00444EAE">
        <w:rPr>
          <w:color w:val="4472C4" w:themeColor="accent5"/>
        </w:rPr>
        <w:t>En el eje de Patrones y F</w:t>
      </w:r>
      <w:r w:rsidR="002F0FE6" w:rsidRPr="00444EAE">
        <w:rPr>
          <w:color w:val="4472C4" w:themeColor="accent5"/>
        </w:rPr>
        <w:t>unciones</w:t>
      </w:r>
      <w:ins w:id="37" w:author="Portatil CCB" w:date="2014-03-26T21:16:00Z">
        <w:r w:rsidR="001346EA">
          <w:rPr>
            <w:color w:val="4472C4" w:themeColor="accent5"/>
          </w:rPr>
          <w:t>,</w:t>
        </w:r>
      </w:ins>
      <w:r w:rsidR="007018FB" w:rsidRPr="00444EAE">
        <w:rPr>
          <w:color w:val="4472C4" w:themeColor="accent5"/>
        </w:rPr>
        <w:t xml:space="preserve"> ___________________</w:t>
      </w:r>
      <w:r w:rsidRPr="00444EAE">
        <w:rPr>
          <w:color w:val="4472C4" w:themeColor="accent5"/>
        </w:rPr>
        <w:t>s</w:t>
      </w:r>
      <w:r w:rsidR="002F0FE6" w:rsidRPr="00444EAE">
        <w:rPr>
          <w:color w:val="4472C4" w:themeColor="accent5"/>
        </w:rPr>
        <w:t>e destacó por representar gráficamente patrones de hasta 5  objetos usando al menos tres variables, extendiéndolos hacia la izquierda y hacia la derecha</w:t>
      </w:r>
      <w:r w:rsidRPr="00444EAE">
        <w:rPr>
          <w:color w:val="4472C4" w:themeColor="accent5"/>
        </w:rPr>
        <w:t>.</w:t>
      </w:r>
      <w:r w:rsidR="002F0FE6" w:rsidRPr="00444EAE">
        <w:rPr>
          <w:color w:val="4472C4" w:themeColor="accent5"/>
        </w:rPr>
        <w:t xml:space="preserve">  </w:t>
      </w:r>
    </w:p>
    <w:p w14:paraId="52542081" w14:textId="642231F7" w:rsidR="002F0FE6" w:rsidRPr="00444EAE" w:rsidRDefault="007018FB" w:rsidP="008D17AF">
      <w:pPr>
        <w:jc w:val="both"/>
        <w:rPr>
          <w:color w:val="4472C4" w:themeColor="accent5"/>
        </w:rPr>
      </w:pPr>
      <w:r w:rsidRPr="00444EAE">
        <w:rPr>
          <w:color w:val="4472C4" w:themeColor="accent5"/>
        </w:rPr>
        <w:t>En el eje de Número</w:t>
      </w:r>
      <w:ins w:id="38" w:author="Portatil CCB" w:date="2014-03-26T21:16:00Z">
        <w:r w:rsidR="001346EA">
          <w:rPr>
            <w:color w:val="4472C4" w:themeColor="accent5"/>
          </w:rPr>
          <w:t>,</w:t>
        </w:r>
      </w:ins>
      <w:r w:rsidRPr="00444EAE">
        <w:rPr>
          <w:color w:val="4472C4" w:themeColor="accent5"/>
        </w:rPr>
        <w:t>_____________</w:t>
      </w:r>
      <w:r w:rsidR="002F31F2" w:rsidRPr="00444EAE">
        <w:rPr>
          <w:color w:val="4472C4" w:themeColor="accent5"/>
        </w:rPr>
        <w:t>l</w:t>
      </w:r>
      <w:r w:rsidR="002F0FE6" w:rsidRPr="00444EAE">
        <w:rPr>
          <w:color w:val="4472C4" w:themeColor="accent5"/>
        </w:rPr>
        <w:t>ogró asignar el número a la canti</w:t>
      </w:r>
      <w:r w:rsidR="002F31F2" w:rsidRPr="00444EAE">
        <w:rPr>
          <w:color w:val="4472C4" w:themeColor="accent5"/>
        </w:rPr>
        <w:t xml:space="preserve">dad de objetos correspondiente </w:t>
      </w:r>
      <w:r w:rsidR="002F0FE6" w:rsidRPr="00444EAE">
        <w:rPr>
          <w:color w:val="4472C4" w:themeColor="accent5"/>
        </w:rPr>
        <w:t>en cantidades mayores del 20</w:t>
      </w:r>
      <w:r w:rsidR="002F31F2" w:rsidRPr="00444EAE">
        <w:rPr>
          <w:color w:val="4472C4" w:themeColor="accent5"/>
        </w:rPr>
        <w:t xml:space="preserve">. </w:t>
      </w:r>
      <w:r w:rsidR="002F0FE6" w:rsidRPr="00444EAE">
        <w:rPr>
          <w:color w:val="4472C4" w:themeColor="accent5"/>
        </w:rPr>
        <w:t>Sobresalió por hacer una estimación exacta o casi exacta de objetos  hasta el 20</w:t>
      </w:r>
      <w:r w:rsidR="002F31F2" w:rsidRPr="00444EAE">
        <w:rPr>
          <w:color w:val="4472C4" w:themeColor="accent5"/>
        </w:rPr>
        <w:t xml:space="preserve">. </w:t>
      </w:r>
      <w:r w:rsidR="002F0FE6" w:rsidRPr="00444EAE">
        <w:rPr>
          <w:color w:val="4472C4" w:themeColor="accent5"/>
        </w:rPr>
        <w:t>Se destacó por dibujar y ordenar todos los enlac</w:t>
      </w:r>
      <w:r w:rsidR="002F31F2" w:rsidRPr="00444EAE">
        <w:rPr>
          <w:color w:val="4472C4" w:themeColor="accent5"/>
        </w:rPr>
        <w:t>es posibles de los números</w:t>
      </w:r>
      <w:ins w:id="39" w:author="Portatil CCB" w:date="2014-03-26T21:19:00Z">
        <w:r w:rsidR="001346EA">
          <w:rPr>
            <w:color w:val="4472C4" w:themeColor="accent5"/>
          </w:rPr>
          <w:t xml:space="preserve"> hasta el _____</w:t>
        </w:r>
      </w:ins>
      <w:ins w:id="40" w:author="Portatil CCB" w:date="2014-03-26T21:16:00Z">
        <w:r w:rsidR="001346EA">
          <w:rPr>
            <w:color w:val="4472C4" w:themeColor="accent5"/>
          </w:rPr>
          <w:t>,</w:t>
        </w:r>
      </w:ins>
      <w:r w:rsidR="002F31F2" w:rsidRPr="00444EAE">
        <w:rPr>
          <w:color w:val="4472C4" w:themeColor="accent5"/>
        </w:rPr>
        <w:t xml:space="preserve"> </w:t>
      </w:r>
      <w:del w:id="41" w:author="Portatil CCB" w:date="2014-03-26T21:16:00Z">
        <w:r w:rsidR="002F31F2" w:rsidRPr="00444EAE" w:rsidDel="001346EA">
          <w:rPr>
            <w:color w:val="4472C4" w:themeColor="accent5"/>
          </w:rPr>
          <w:delText>____</w:delText>
        </w:r>
      </w:del>
      <w:r w:rsidR="002F31F2" w:rsidRPr="00444EAE">
        <w:rPr>
          <w:color w:val="4472C4" w:themeColor="accent5"/>
        </w:rPr>
        <w:t>y e</w:t>
      </w:r>
      <w:r w:rsidR="002F0FE6" w:rsidRPr="00444EAE">
        <w:rPr>
          <w:color w:val="4472C4" w:themeColor="accent5"/>
        </w:rPr>
        <w:t xml:space="preserve">scribió además sus ecuaciones sin necesidad de usar el material concreto.  </w:t>
      </w:r>
    </w:p>
    <w:p w14:paraId="26AB4C27" w14:textId="77777777" w:rsidR="00B11F4F" w:rsidRPr="00444EAE" w:rsidRDefault="00B11F4F" w:rsidP="008D17AF">
      <w:pPr>
        <w:jc w:val="both"/>
        <w:rPr>
          <w:color w:val="4472C4" w:themeColor="accent5"/>
        </w:rPr>
      </w:pPr>
      <w:r w:rsidRPr="00444EAE">
        <w:rPr>
          <w:color w:val="4472C4" w:themeColor="accent5"/>
        </w:rPr>
        <w:t>HIGH</w:t>
      </w:r>
    </w:p>
    <w:p w14:paraId="14953AD4" w14:textId="16CE2B4E" w:rsidR="00B11F4F" w:rsidRPr="00444EAE" w:rsidRDefault="00B11F4F" w:rsidP="008D17AF">
      <w:pPr>
        <w:jc w:val="both"/>
        <w:rPr>
          <w:color w:val="4472C4" w:themeColor="accent5"/>
        </w:rPr>
      </w:pPr>
      <w:r w:rsidRPr="00444EAE">
        <w:rPr>
          <w:color w:val="4472C4" w:themeColor="accent5"/>
        </w:rPr>
        <w:t xml:space="preserve">En el eje de Manejo de </w:t>
      </w:r>
      <w:ins w:id="42" w:author="Portatil CCB" w:date="2014-03-26T21:17:00Z">
        <w:r w:rsidR="001346EA">
          <w:rPr>
            <w:color w:val="4472C4" w:themeColor="accent5"/>
          </w:rPr>
          <w:t>D</w:t>
        </w:r>
      </w:ins>
      <w:del w:id="43" w:author="Portatil CCB" w:date="2014-03-26T21:17:00Z">
        <w:r w:rsidRPr="00444EAE" w:rsidDel="001346EA">
          <w:rPr>
            <w:color w:val="4472C4" w:themeColor="accent5"/>
          </w:rPr>
          <w:delText>d</w:delText>
        </w:r>
      </w:del>
      <w:r w:rsidRPr="00444EAE">
        <w:rPr>
          <w:color w:val="4472C4" w:themeColor="accent5"/>
        </w:rPr>
        <w:t>atos</w:t>
      </w:r>
      <w:ins w:id="44" w:author="Portatil CCB" w:date="2014-03-26T21:17:00Z">
        <w:r w:rsidR="001346EA">
          <w:rPr>
            <w:color w:val="4472C4" w:themeColor="accent5"/>
          </w:rPr>
          <w:t>,</w:t>
        </w:r>
      </w:ins>
      <w:r w:rsidRPr="00444EAE">
        <w:rPr>
          <w:color w:val="4472C4" w:themeColor="accent5"/>
        </w:rPr>
        <w:t xml:space="preserve">________________ </w:t>
      </w:r>
      <w:r w:rsidR="004F02D1" w:rsidRPr="00444EAE">
        <w:rPr>
          <w:color w:val="4472C4" w:themeColor="accent5"/>
        </w:rPr>
        <w:t>r</w:t>
      </w:r>
      <w:r w:rsidRPr="00444EAE">
        <w:rPr>
          <w:color w:val="4472C4" w:themeColor="accent5"/>
        </w:rPr>
        <w:t>egistró información  y la  org</w:t>
      </w:r>
      <w:r w:rsidR="00C76CA7" w:rsidRPr="00444EAE">
        <w:rPr>
          <w:color w:val="4472C4" w:themeColor="accent5"/>
        </w:rPr>
        <w:t xml:space="preserve">anizó en </w:t>
      </w:r>
      <w:del w:id="45" w:author="Portatil CCB" w:date="2014-03-26T21:17:00Z">
        <w:r w:rsidR="00C76CA7" w:rsidRPr="00444EAE" w:rsidDel="001346EA">
          <w:rPr>
            <w:color w:val="4472C4" w:themeColor="accent5"/>
          </w:rPr>
          <w:delText xml:space="preserve">el </w:delText>
        </w:r>
      </w:del>
      <w:ins w:id="46" w:author="Portatil CCB" w:date="2014-03-26T21:17:00Z">
        <w:r w:rsidR="001346EA">
          <w:rPr>
            <w:color w:val="4472C4" w:themeColor="accent5"/>
          </w:rPr>
          <w:t>un</w:t>
        </w:r>
        <w:r w:rsidR="001346EA" w:rsidRPr="00444EAE">
          <w:rPr>
            <w:color w:val="4472C4" w:themeColor="accent5"/>
          </w:rPr>
          <w:t xml:space="preserve"> </w:t>
        </w:r>
      </w:ins>
      <w:r w:rsidR="00C76CA7" w:rsidRPr="00444EAE">
        <w:rPr>
          <w:color w:val="4472C4" w:themeColor="accent5"/>
        </w:rPr>
        <w:t>gráfico de barras</w:t>
      </w:r>
      <w:ins w:id="47" w:author="Portatil CCB" w:date="2014-03-26T21:17:00Z">
        <w:r w:rsidR="001346EA">
          <w:rPr>
            <w:color w:val="4472C4" w:themeColor="accent5"/>
          </w:rPr>
          <w:t>,</w:t>
        </w:r>
      </w:ins>
      <w:r w:rsidR="00C76CA7" w:rsidRPr="00444EAE">
        <w:rPr>
          <w:color w:val="4472C4" w:themeColor="accent5"/>
        </w:rPr>
        <w:t xml:space="preserve"> y a</w:t>
      </w:r>
      <w:r w:rsidRPr="00444EAE">
        <w:rPr>
          <w:color w:val="4472C4" w:themeColor="accent5"/>
        </w:rPr>
        <w:t xml:space="preserve">grupó objetos de acuerdo </w:t>
      </w:r>
      <w:del w:id="48" w:author="Portatil CCB" w:date="2014-03-26T21:17:00Z">
        <w:r w:rsidRPr="00444EAE" w:rsidDel="001346EA">
          <w:rPr>
            <w:color w:val="4472C4" w:themeColor="accent5"/>
          </w:rPr>
          <w:delText xml:space="preserve">a </w:delText>
        </w:r>
      </w:del>
      <w:ins w:id="49" w:author="Portatil CCB" w:date="2014-03-26T21:17:00Z">
        <w:r w:rsidR="001346EA">
          <w:rPr>
            <w:color w:val="4472C4" w:themeColor="accent5"/>
          </w:rPr>
          <w:t>con</w:t>
        </w:r>
        <w:r w:rsidR="001346EA" w:rsidRPr="00444EAE">
          <w:rPr>
            <w:color w:val="4472C4" w:themeColor="accent5"/>
          </w:rPr>
          <w:t xml:space="preserve"> </w:t>
        </w:r>
      </w:ins>
      <w:r w:rsidRPr="00444EAE">
        <w:rPr>
          <w:color w:val="4472C4" w:themeColor="accent5"/>
        </w:rPr>
        <w:t>dos criterios dif</w:t>
      </w:r>
      <w:r w:rsidR="004F02D1" w:rsidRPr="00444EAE">
        <w:rPr>
          <w:color w:val="4472C4" w:themeColor="accent5"/>
        </w:rPr>
        <w:t xml:space="preserve">erentes. </w:t>
      </w:r>
      <w:r w:rsidRPr="00444EAE">
        <w:rPr>
          <w:color w:val="4472C4" w:themeColor="accent5"/>
        </w:rPr>
        <w:t>Demostró comprensión del concepto de inclusión de clase</w:t>
      </w:r>
      <w:del w:id="50" w:author="Portatil CCB" w:date="2014-03-26T21:17:00Z">
        <w:r w:rsidR="004F02D1" w:rsidRPr="00444EAE" w:rsidDel="001346EA">
          <w:rPr>
            <w:color w:val="4472C4" w:themeColor="accent5"/>
          </w:rPr>
          <w:delText>,</w:delText>
        </w:r>
      </w:del>
      <w:r w:rsidR="004F02D1" w:rsidRPr="00444EAE">
        <w:rPr>
          <w:color w:val="4472C4" w:themeColor="accent5"/>
        </w:rPr>
        <w:t xml:space="preserve"> </w:t>
      </w:r>
      <w:r w:rsidRPr="00444EAE">
        <w:rPr>
          <w:color w:val="4472C4" w:themeColor="accent5"/>
        </w:rPr>
        <w:t xml:space="preserve"> al explicar  que la p</w:t>
      </w:r>
      <w:r w:rsidR="00C76CA7" w:rsidRPr="00444EAE">
        <w:rPr>
          <w:color w:val="4472C4" w:themeColor="accent5"/>
        </w:rPr>
        <w:t>arte está contenida en el todo</w:t>
      </w:r>
      <w:ins w:id="51" w:author="Portatil CCB" w:date="2014-03-26T21:17:00Z">
        <w:r w:rsidR="001346EA">
          <w:rPr>
            <w:color w:val="4472C4" w:themeColor="accent5"/>
          </w:rPr>
          <w:t>,</w:t>
        </w:r>
      </w:ins>
      <w:r w:rsidR="00C76CA7" w:rsidRPr="00444EAE">
        <w:rPr>
          <w:color w:val="4472C4" w:themeColor="accent5"/>
        </w:rPr>
        <w:t xml:space="preserve"> e h</w:t>
      </w:r>
      <w:r w:rsidR="004F02D1" w:rsidRPr="00444EAE">
        <w:rPr>
          <w:color w:val="4472C4" w:themeColor="accent5"/>
        </w:rPr>
        <w:t xml:space="preserve">izo </w:t>
      </w:r>
      <w:r w:rsidRPr="00444EAE">
        <w:rPr>
          <w:color w:val="4472C4" w:themeColor="accent5"/>
        </w:rPr>
        <w:t xml:space="preserve"> predicciones razonables  acerca de lo que puede pasar.</w:t>
      </w:r>
    </w:p>
    <w:p w14:paraId="3BFE9582" w14:textId="5870D0B4" w:rsidR="00B11F4F" w:rsidRPr="00444EAE" w:rsidRDefault="00B11F4F" w:rsidP="008D17AF">
      <w:pPr>
        <w:jc w:val="both"/>
        <w:rPr>
          <w:color w:val="4472C4" w:themeColor="accent5"/>
        </w:rPr>
      </w:pPr>
      <w:r w:rsidRPr="00444EAE">
        <w:rPr>
          <w:color w:val="4472C4" w:themeColor="accent5"/>
        </w:rPr>
        <w:t>En el eje de Medición</w:t>
      </w:r>
      <w:ins w:id="52" w:author="Portatil CCB" w:date="2014-03-26T21:17:00Z">
        <w:r w:rsidR="001346EA">
          <w:rPr>
            <w:color w:val="4472C4" w:themeColor="accent5"/>
          </w:rPr>
          <w:t>,</w:t>
        </w:r>
      </w:ins>
      <w:r w:rsidRPr="00444EAE">
        <w:rPr>
          <w:color w:val="4472C4" w:themeColor="accent5"/>
        </w:rPr>
        <w:t xml:space="preserve">_____________________ </w:t>
      </w:r>
      <w:r w:rsidR="00420672" w:rsidRPr="00444EAE">
        <w:rPr>
          <w:color w:val="4472C4" w:themeColor="accent5"/>
        </w:rPr>
        <w:t>i</w:t>
      </w:r>
      <w:r w:rsidRPr="00444EAE">
        <w:rPr>
          <w:color w:val="4472C4" w:themeColor="accent5"/>
        </w:rPr>
        <w:t>dentificó los atributos de altura y peso al comparar los objetos en diferentes situaciones de la vida diaria</w:t>
      </w:r>
      <w:ins w:id="53" w:author="Portatil CCB" w:date="2014-03-26T21:17:00Z">
        <w:r w:rsidR="001346EA">
          <w:rPr>
            <w:color w:val="4472C4" w:themeColor="accent5"/>
          </w:rPr>
          <w:t>,</w:t>
        </w:r>
      </w:ins>
      <w:r w:rsidR="00C76CA7" w:rsidRPr="00444EAE">
        <w:rPr>
          <w:color w:val="4472C4" w:themeColor="accent5"/>
        </w:rPr>
        <w:t xml:space="preserve"> y logró comparar y medir </w:t>
      </w:r>
      <w:r w:rsidRPr="00444EAE">
        <w:rPr>
          <w:color w:val="4472C4" w:themeColor="accent5"/>
        </w:rPr>
        <w:t>la altura (</w:t>
      </w:r>
      <w:ins w:id="54" w:author="Portatil CCB" w:date="2014-03-26T21:17:00Z">
        <w:r w:rsidR="001346EA">
          <w:rPr>
            <w:color w:val="4472C4" w:themeColor="accent5"/>
          </w:rPr>
          <w:t>h</w:t>
        </w:r>
      </w:ins>
      <w:del w:id="55" w:author="Portatil CCB" w:date="2014-03-26T21:17:00Z">
        <w:r w:rsidRPr="00444EAE" w:rsidDel="001346EA">
          <w:rPr>
            <w:color w:val="4472C4" w:themeColor="accent5"/>
          </w:rPr>
          <w:delText>H</w:delText>
        </w:r>
      </w:del>
      <w:r w:rsidRPr="00444EAE">
        <w:rPr>
          <w:color w:val="4472C4" w:themeColor="accent5"/>
        </w:rPr>
        <w:t>eight) y el pe</w:t>
      </w:r>
      <w:r w:rsidR="00420672" w:rsidRPr="00444EAE">
        <w:rPr>
          <w:color w:val="4472C4" w:themeColor="accent5"/>
        </w:rPr>
        <w:t>so (</w:t>
      </w:r>
      <w:ins w:id="56" w:author="Portatil CCB" w:date="2014-03-26T21:18:00Z">
        <w:r w:rsidR="001346EA">
          <w:rPr>
            <w:color w:val="4472C4" w:themeColor="accent5"/>
          </w:rPr>
          <w:t>e</w:t>
        </w:r>
      </w:ins>
      <w:del w:id="57" w:author="Portatil CCB" w:date="2014-03-26T21:17:00Z">
        <w:r w:rsidR="00420672" w:rsidRPr="00444EAE" w:rsidDel="001346EA">
          <w:rPr>
            <w:color w:val="4472C4" w:themeColor="accent5"/>
          </w:rPr>
          <w:delText>W</w:delText>
        </w:r>
      </w:del>
      <w:r w:rsidR="00420672" w:rsidRPr="00444EAE">
        <w:rPr>
          <w:color w:val="4472C4" w:themeColor="accent5"/>
        </w:rPr>
        <w:t xml:space="preserve">eight) de algunos objetos </w:t>
      </w:r>
      <w:r w:rsidRPr="00444EAE">
        <w:rPr>
          <w:color w:val="4472C4" w:themeColor="accent5"/>
        </w:rPr>
        <w:t>con unidades de medida no convencionales, en diferentes situaciones de la vida diaria.</w:t>
      </w:r>
    </w:p>
    <w:p w14:paraId="30BA6270" w14:textId="17B902DC" w:rsidR="00D210CD" w:rsidRPr="00444EAE" w:rsidRDefault="00B11F4F" w:rsidP="008D17AF">
      <w:pPr>
        <w:jc w:val="both"/>
        <w:rPr>
          <w:color w:val="4472C4" w:themeColor="accent5"/>
        </w:rPr>
      </w:pPr>
      <w:r w:rsidRPr="00444EAE">
        <w:rPr>
          <w:color w:val="4472C4" w:themeColor="accent5"/>
        </w:rPr>
        <w:lastRenderedPageBreak/>
        <w:t>En el eje de Forma y Espacio</w:t>
      </w:r>
      <w:ins w:id="58" w:author="Portatil CCB" w:date="2014-03-26T21:18:00Z">
        <w:r w:rsidR="001346EA">
          <w:rPr>
            <w:color w:val="4472C4" w:themeColor="accent5"/>
          </w:rPr>
          <w:t>,</w:t>
        </w:r>
      </w:ins>
      <w:r w:rsidRPr="00444EAE">
        <w:rPr>
          <w:color w:val="4472C4" w:themeColor="accent5"/>
        </w:rPr>
        <w:t>_________________</w:t>
      </w:r>
      <w:r w:rsidR="00393F9E" w:rsidRPr="00444EAE">
        <w:rPr>
          <w:color w:val="4472C4" w:themeColor="accent5"/>
        </w:rPr>
        <w:t xml:space="preserve"> l</w:t>
      </w:r>
      <w:r w:rsidR="00D210CD" w:rsidRPr="00444EAE">
        <w:rPr>
          <w:color w:val="4472C4" w:themeColor="accent5"/>
        </w:rPr>
        <w:t>ogró identificar y clasificar las figuras tridimensionales (cubo,  prisma rectangular, esfera, cilindro y cono) en objetos de su entorno.</w:t>
      </w:r>
      <w:r w:rsidR="00393F9E" w:rsidRPr="00444EAE">
        <w:rPr>
          <w:color w:val="4472C4" w:themeColor="accent5"/>
        </w:rPr>
        <w:t xml:space="preserve"> </w:t>
      </w:r>
      <w:r w:rsidR="00D210CD" w:rsidRPr="00444EAE">
        <w:rPr>
          <w:color w:val="4472C4" w:themeColor="accent5"/>
        </w:rPr>
        <w:t xml:space="preserve">Identificó </w:t>
      </w:r>
      <w:ins w:id="59" w:author="Portatil CCB" w:date="2014-03-26T21:18:00Z">
        <w:r w:rsidR="001346EA">
          <w:rPr>
            <w:color w:val="4472C4" w:themeColor="accent5"/>
          </w:rPr>
          <w:t>s</w:t>
        </w:r>
      </w:ins>
      <w:del w:id="60" w:author="Portatil CCB" w:date="2014-03-26T21:18:00Z">
        <w:r w:rsidR="00D210CD" w:rsidRPr="00444EAE" w:rsidDel="001346EA">
          <w:rPr>
            <w:color w:val="4472C4" w:themeColor="accent5"/>
          </w:rPr>
          <w:delText>S</w:delText>
        </w:r>
      </w:del>
      <w:r w:rsidR="00D210CD" w:rsidRPr="00444EAE">
        <w:rPr>
          <w:color w:val="4472C4" w:themeColor="accent5"/>
        </w:rPr>
        <w:t>imetría (</w:t>
      </w:r>
      <w:ins w:id="61" w:author="Portatil CCB" w:date="2014-03-26T21:18:00Z">
        <w:r w:rsidR="001346EA">
          <w:rPr>
            <w:color w:val="4472C4" w:themeColor="accent5"/>
          </w:rPr>
          <w:t>s</w:t>
        </w:r>
      </w:ins>
      <w:del w:id="62" w:author="Portatil CCB" w:date="2014-03-26T21:18:00Z">
        <w:r w:rsidR="00D210CD" w:rsidRPr="00444EAE" w:rsidDel="001346EA">
          <w:rPr>
            <w:color w:val="4472C4" w:themeColor="accent5"/>
          </w:rPr>
          <w:delText>S</w:delText>
        </w:r>
      </w:del>
      <w:r w:rsidR="00D210CD" w:rsidRPr="00444EAE">
        <w:rPr>
          <w:color w:val="4472C4" w:themeColor="accent5"/>
        </w:rPr>
        <w:t>ymmetry) en su cu</w:t>
      </w:r>
      <w:r w:rsidR="00C76CA7" w:rsidRPr="00444EAE">
        <w:rPr>
          <w:color w:val="4472C4" w:themeColor="accent5"/>
        </w:rPr>
        <w:t>erpo, en objetos y en dibujos y r</w:t>
      </w:r>
      <w:r w:rsidR="00D210CD" w:rsidRPr="00444EAE">
        <w:rPr>
          <w:color w:val="4472C4" w:themeColor="accent5"/>
        </w:rPr>
        <w:t>econoció lugares y objetos que puede usar como puntos de referencia al recorrer un camino: al frente de, al lado de, entre.</w:t>
      </w:r>
    </w:p>
    <w:p w14:paraId="795F1DBA" w14:textId="2FAF6F84" w:rsidR="00D210CD" w:rsidRPr="00444EAE" w:rsidRDefault="00D210CD" w:rsidP="008D17AF">
      <w:pPr>
        <w:jc w:val="both"/>
        <w:rPr>
          <w:color w:val="4472C4" w:themeColor="accent5"/>
        </w:rPr>
      </w:pPr>
      <w:r w:rsidRPr="00444EAE">
        <w:rPr>
          <w:color w:val="4472C4" w:themeColor="accent5"/>
        </w:rPr>
        <w:t>En el eje de Patrones y Funciones</w:t>
      </w:r>
      <w:ins w:id="63" w:author="Portatil CCB" w:date="2014-03-26T21:18:00Z">
        <w:r w:rsidR="001346EA">
          <w:rPr>
            <w:color w:val="4472C4" w:themeColor="accent5"/>
          </w:rPr>
          <w:t>,</w:t>
        </w:r>
      </w:ins>
      <w:r w:rsidRPr="00444EAE">
        <w:rPr>
          <w:color w:val="4472C4" w:themeColor="accent5"/>
        </w:rPr>
        <w:t xml:space="preserve"> ___________________ </w:t>
      </w:r>
      <w:r w:rsidR="0021500A" w:rsidRPr="00444EAE">
        <w:rPr>
          <w:color w:val="4472C4" w:themeColor="accent5"/>
        </w:rPr>
        <w:t>r</w:t>
      </w:r>
      <w:r w:rsidRPr="00444EAE">
        <w:rPr>
          <w:color w:val="4472C4" w:themeColor="accent5"/>
        </w:rPr>
        <w:t>epresentó gráficamente patrones de cuatro  objetos usando al menos tres variables, extendiéndolos hacia l</w:t>
      </w:r>
      <w:r w:rsidR="00C76CA7" w:rsidRPr="00444EAE">
        <w:rPr>
          <w:color w:val="4472C4" w:themeColor="accent5"/>
        </w:rPr>
        <w:t>a izquierda y hacia la derecha.</w:t>
      </w:r>
    </w:p>
    <w:p w14:paraId="51046DDE" w14:textId="0EE3B3CA" w:rsidR="00D210CD" w:rsidRPr="00444EAE" w:rsidRDefault="0021500A" w:rsidP="008D17AF">
      <w:pPr>
        <w:jc w:val="both"/>
        <w:rPr>
          <w:color w:val="4472C4" w:themeColor="accent5"/>
        </w:rPr>
      </w:pPr>
      <w:r w:rsidRPr="00444EAE">
        <w:rPr>
          <w:color w:val="4472C4" w:themeColor="accent5"/>
        </w:rPr>
        <w:t>En el eje de Número</w:t>
      </w:r>
      <w:ins w:id="64" w:author="Portatil CCB" w:date="2014-03-26T21:19:00Z">
        <w:r w:rsidR="001346EA">
          <w:rPr>
            <w:color w:val="4472C4" w:themeColor="accent5"/>
          </w:rPr>
          <w:t>,</w:t>
        </w:r>
      </w:ins>
      <w:r w:rsidRPr="00444EAE">
        <w:rPr>
          <w:color w:val="4472C4" w:themeColor="accent5"/>
        </w:rPr>
        <w:t xml:space="preserve"> ____________________l</w:t>
      </w:r>
      <w:r w:rsidR="00D210CD" w:rsidRPr="00444EAE">
        <w:rPr>
          <w:color w:val="4472C4" w:themeColor="accent5"/>
        </w:rPr>
        <w:t>ogró asignar el número a la cantidad de obje</w:t>
      </w:r>
      <w:r w:rsidRPr="00444EAE">
        <w:rPr>
          <w:color w:val="4472C4" w:themeColor="accent5"/>
        </w:rPr>
        <w:t>tos correspondiente</w:t>
      </w:r>
      <w:ins w:id="65" w:author="Portatil CCB" w:date="2014-03-26T21:19:00Z">
        <w:r w:rsidR="001346EA">
          <w:rPr>
            <w:color w:val="4472C4" w:themeColor="accent5"/>
          </w:rPr>
          <w:t>,</w:t>
        </w:r>
      </w:ins>
      <w:r w:rsidRPr="00444EAE">
        <w:rPr>
          <w:color w:val="4472C4" w:themeColor="accent5"/>
        </w:rPr>
        <w:t xml:space="preserve"> hasta el 20. </w:t>
      </w:r>
      <w:r w:rsidR="00D210CD" w:rsidRPr="00444EAE">
        <w:rPr>
          <w:color w:val="4472C4" w:themeColor="accent5"/>
        </w:rPr>
        <w:t>Logró hacer estimación de cantidades hasta 10 en forma cercana a la cantidad real. Dibujó y ordenó  varios  enlaces posibles de los números hasta el</w:t>
      </w:r>
      <w:r w:rsidRPr="00444EAE">
        <w:rPr>
          <w:color w:val="4472C4" w:themeColor="accent5"/>
        </w:rPr>
        <w:t xml:space="preserve"> ____</w:t>
      </w:r>
      <w:ins w:id="66" w:author="Portatil CCB" w:date="2014-03-26T21:19:00Z">
        <w:r w:rsidR="001346EA">
          <w:rPr>
            <w:color w:val="4472C4" w:themeColor="accent5"/>
          </w:rPr>
          <w:t>,</w:t>
        </w:r>
      </w:ins>
      <w:r w:rsidRPr="00444EAE">
        <w:rPr>
          <w:color w:val="4472C4" w:themeColor="accent5"/>
        </w:rPr>
        <w:t xml:space="preserve"> y e</w:t>
      </w:r>
      <w:r w:rsidR="00D210CD" w:rsidRPr="00444EAE">
        <w:rPr>
          <w:color w:val="4472C4" w:themeColor="accent5"/>
        </w:rPr>
        <w:t>scribió además sus ecuaciones</w:t>
      </w:r>
      <w:r w:rsidRPr="00444EAE">
        <w:rPr>
          <w:color w:val="4472C4" w:themeColor="accent5"/>
        </w:rPr>
        <w:t>.</w:t>
      </w:r>
    </w:p>
    <w:p w14:paraId="7210CB9F" w14:textId="77777777" w:rsidR="000B2D64" w:rsidRPr="00444EAE" w:rsidRDefault="000B2D64" w:rsidP="008D17AF">
      <w:pPr>
        <w:jc w:val="both"/>
        <w:rPr>
          <w:color w:val="4472C4" w:themeColor="accent5"/>
        </w:rPr>
      </w:pPr>
      <w:r w:rsidRPr="00444EAE">
        <w:rPr>
          <w:color w:val="4472C4" w:themeColor="accent5"/>
        </w:rPr>
        <w:t>BASIC:</w:t>
      </w:r>
    </w:p>
    <w:p w14:paraId="09607CCA" w14:textId="3446240F" w:rsidR="000B2D64" w:rsidRPr="00444EAE" w:rsidRDefault="000B2D64" w:rsidP="008D17AF">
      <w:pPr>
        <w:jc w:val="both"/>
        <w:rPr>
          <w:color w:val="4472C4" w:themeColor="accent5"/>
        </w:rPr>
      </w:pPr>
      <w:r w:rsidRPr="00444EAE">
        <w:rPr>
          <w:color w:val="4472C4" w:themeColor="accent5"/>
        </w:rPr>
        <w:t xml:space="preserve">En el eje de Manejo de </w:t>
      </w:r>
      <w:ins w:id="67" w:author="Portatil CCB" w:date="2014-03-26T21:20:00Z">
        <w:r w:rsidR="001346EA">
          <w:rPr>
            <w:color w:val="4472C4" w:themeColor="accent5"/>
          </w:rPr>
          <w:t>D</w:t>
        </w:r>
      </w:ins>
      <w:del w:id="68" w:author="Portatil CCB" w:date="2014-03-26T21:20:00Z">
        <w:r w:rsidRPr="00444EAE" w:rsidDel="001346EA">
          <w:rPr>
            <w:color w:val="4472C4" w:themeColor="accent5"/>
          </w:rPr>
          <w:delText>d</w:delText>
        </w:r>
      </w:del>
      <w:r w:rsidRPr="00444EAE">
        <w:rPr>
          <w:color w:val="4472C4" w:themeColor="accent5"/>
        </w:rPr>
        <w:t>atos</w:t>
      </w:r>
      <w:ins w:id="69" w:author="Portatil CCB" w:date="2014-03-26T21:20:00Z">
        <w:r w:rsidR="001346EA">
          <w:rPr>
            <w:color w:val="4472C4" w:themeColor="accent5"/>
          </w:rPr>
          <w:t>,</w:t>
        </w:r>
      </w:ins>
      <w:r w:rsidRPr="00444EAE">
        <w:rPr>
          <w:color w:val="4472C4" w:themeColor="accent5"/>
        </w:rPr>
        <w:t>________________</w:t>
      </w:r>
      <w:r w:rsidR="001C602D" w:rsidRPr="00444EAE">
        <w:rPr>
          <w:color w:val="4472C4" w:themeColor="accent5"/>
        </w:rPr>
        <w:t xml:space="preserve"> </w:t>
      </w:r>
      <w:r w:rsidR="00447A04" w:rsidRPr="00444EAE">
        <w:rPr>
          <w:color w:val="4472C4" w:themeColor="accent5"/>
        </w:rPr>
        <w:t>registró datos y los organizó</w:t>
      </w:r>
      <w:r w:rsidRPr="00444EAE">
        <w:rPr>
          <w:color w:val="4472C4" w:themeColor="accent5"/>
        </w:rPr>
        <w:t xml:space="preserve"> en un g</w:t>
      </w:r>
      <w:r w:rsidR="00447A04" w:rsidRPr="00444EAE">
        <w:rPr>
          <w:color w:val="4472C4" w:themeColor="accent5"/>
        </w:rPr>
        <w:t xml:space="preserve">ráfico de barras, pero </w:t>
      </w:r>
      <w:del w:id="70" w:author="Portatil CCB" w:date="2014-03-26T21:20:00Z">
        <w:r w:rsidR="00447A04" w:rsidRPr="00444EAE" w:rsidDel="001346EA">
          <w:rPr>
            <w:color w:val="4472C4" w:themeColor="accent5"/>
          </w:rPr>
          <w:delText xml:space="preserve"> </w:delText>
        </w:r>
      </w:del>
      <w:r w:rsidR="00447A04" w:rsidRPr="00444EAE">
        <w:rPr>
          <w:color w:val="4472C4" w:themeColor="accent5"/>
        </w:rPr>
        <w:t>necesitó</w:t>
      </w:r>
      <w:r w:rsidRPr="00444EAE">
        <w:rPr>
          <w:color w:val="4472C4" w:themeColor="accent5"/>
        </w:rPr>
        <w:t xml:space="preserve"> </w:t>
      </w:r>
      <w:r w:rsidR="001C602D" w:rsidRPr="00444EAE">
        <w:rPr>
          <w:color w:val="4472C4" w:themeColor="accent5"/>
        </w:rPr>
        <w:t xml:space="preserve">explicaciones más específicas </w:t>
      </w:r>
      <w:del w:id="71" w:author="Portatil CCB" w:date="2014-03-26T21:20:00Z">
        <w:r w:rsidRPr="00444EAE" w:rsidDel="001346EA">
          <w:rPr>
            <w:color w:val="4472C4" w:themeColor="accent5"/>
          </w:rPr>
          <w:delText xml:space="preserve"> </w:delText>
        </w:r>
      </w:del>
      <w:r w:rsidRPr="00444EAE">
        <w:rPr>
          <w:color w:val="4472C4" w:themeColor="accent5"/>
        </w:rPr>
        <w:t>para que la inf</w:t>
      </w:r>
      <w:r w:rsidR="00447A04" w:rsidRPr="00444EAE">
        <w:rPr>
          <w:color w:val="4472C4" w:themeColor="accent5"/>
        </w:rPr>
        <w:t>ormación registrada  correspondiera</w:t>
      </w:r>
      <w:r w:rsidRPr="00444EAE">
        <w:rPr>
          <w:color w:val="4472C4" w:themeColor="accent5"/>
        </w:rPr>
        <w:t xml:space="preserve"> al trazado representado sobre el plano.</w:t>
      </w:r>
      <w:r w:rsidR="00447A04" w:rsidRPr="00444EAE">
        <w:rPr>
          <w:color w:val="4472C4" w:themeColor="accent5"/>
        </w:rPr>
        <w:t xml:space="preserve"> </w:t>
      </w:r>
      <w:r w:rsidRPr="00444EAE">
        <w:rPr>
          <w:color w:val="4472C4" w:themeColor="accent5"/>
        </w:rPr>
        <w:t xml:space="preserve">Agrupó objetos utilizando un solo criterio. </w:t>
      </w:r>
      <w:r w:rsidR="00B906B4" w:rsidRPr="00444EAE">
        <w:rPr>
          <w:color w:val="4472C4" w:themeColor="accent5"/>
        </w:rPr>
        <w:t>En ocasiones dudó</w:t>
      </w:r>
      <w:r w:rsidRPr="00444EAE">
        <w:rPr>
          <w:color w:val="4472C4" w:themeColor="accent5"/>
        </w:rPr>
        <w:t xml:space="preserve"> al responder para dar cuenta del concepto de inclusión de clase. Con preguntas</w:t>
      </w:r>
      <w:r w:rsidR="00B906B4" w:rsidRPr="00444EAE">
        <w:rPr>
          <w:color w:val="4472C4" w:themeColor="accent5"/>
        </w:rPr>
        <w:t xml:space="preserve">, </w:t>
      </w:r>
      <w:r w:rsidRPr="00444EAE">
        <w:rPr>
          <w:color w:val="4472C4" w:themeColor="accent5"/>
        </w:rPr>
        <w:t xml:space="preserve"> logró hacer predicciones razonables  acerca de lo que podría pasar, usando diferentes materiales.</w:t>
      </w:r>
    </w:p>
    <w:p w14:paraId="55A005C2" w14:textId="5C5AC847" w:rsidR="000B2D64" w:rsidRPr="00444EAE" w:rsidRDefault="000B2D64" w:rsidP="008D17AF">
      <w:pPr>
        <w:jc w:val="both"/>
        <w:rPr>
          <w:color w:val="4472C4" w:themeColor="accent5"/>
        </w:rPr>
      </w:pPr>
      <w:r w:rsidRPr="00444EAE">
        <w:rPr>
          <w:color w:val="4472C4" w:themeColor="accent5"/>
        </w:rPr>
        <w:t>En el eje de Medición</w:t>
      </w:r>
      <w:ins w:id="72" w:author="Portatil CCB" w:date="2014-03-26T21:20:00Z">
        <w:r w:rsidR="001346EA">
          <w:rPr>
            <w:color w:val="4472C4" w:themeColor="accent5"/>
          </w:rPr>
          <w:t>,</w:t>
        </w:r>
      </w:ins>
      <w:r w:rsidRPr="00444EAE">
        <w:rPr>
          <w:color w:val="4472C4" w:themeColor="accent5"/>
        </w:rPr>
        <w:t>_____________________</w:t>
      </w:r>
      <w:r w:rsidR="001C602D" w:rsidRPr="00444EAE">
        <w:rPr>
          <w:color w:val="4472C4" w:themeColor="accent5"/>
        </w:rPr>
        <w:t xml:space="preserve"> </w:t>
      </w:r>
      <w:r w:rsidR="00D40ACA" w:rsidRPr="00444EAE">
        <w:rPr>
          <w:color w:val="4472C4" w:themeColor="accent5"/>
        </w:rPr>
        <w:t>i</w:t>
      </w:r>
      <w:r w:rsidRPr="00444EAE">
        <w:rPr>
          <w:color w:val="4472C4" w:themeColor="accent5"/>
        </w:rPr>
        <w:t>dentificó uno de los dos atributos trabajados (altura o peso) al comparar los objetos. Con intervención del p</w:t>
      </w:r>
      <w:r w:rsidR="00C76CA7" w:rsidRPr="00444EAE">
        <w:rPr>
          <w:color w:val="4472C4" w:themeColor="accent5"/>
        </w:rPr>
        <w:t>rofesor, logró comparar y medir</w:t>
      </w:r>
      <w:r w:rsidRPr="00444EAE">
        <w:rPr>
          <w:color w:val="4472C4" w:themeColor="accent5"/>
        </w:rPr>
        <w:t xml:space="preserve"> la altura (</w:t>
      </w:r>
      <w:del w:id="73" w:author="Portatil CCB" w:date="2014-03-26T21:21:00Z">
        <w:r w:rsidRPr="00444EAE" w:rsidDel="001346EA">
          <w:rPr>
            <w:color w:val="4472C4" w:themeColor="accent5"/>
          </w:rPr>
          <w:delText>H</w:delText>
        </w:r>
      </w:del>
      <w:r w:rsidRPr="00444EAE">
        <w:rPr>
          <w:color w:val="4472C4" w:themeColor="accent5"/>
        </w:rPr>
        <w:t>eight) y el peso (</w:t>
      </w:r>
      <w:ins w:id="74" w:author="Portatil CCB" w:date="2014-03-26T21:21:00Z">
        <w:r w:rsidR="001346EA">
          <w:rPr>
            <w:color w:val="4472C4" w:themeColor="accent5"/>
          </w:rPr>
          <w:t>w</w:t>
        </w:r>
      </w:ins>
      <w:del w:id="75" w:author="Portatil CCB" w:date="2014-03-26T21:21:00Z">
        <w:r w:rsidRPr="00444EAE" w:rsidDel="001346EA">
          <w:rPr>
            <w:color w:val="4472C4" w:themeColor="accent5"/>
          </w:rPr>
          <w:delText>W</w:delText>
        </w:r>
      </w:del>
      <w:r w:rsidRPr="00444EAE">
        <w:rPr>
          <w:color w:val="4472C4" w:themeColor="accent5"/>
        </w:rPr>
        <w:t>eight) de algunos objetos, con unidades de medida no convencionales.</w:t>
      </w:r>
    </w:p>
    <w:p w14:paraId="7709BC0A" w14:textId="36A40ACF" w:rsidR="00942072" w:rsidRPr="00444EAE" w:rsidRDefault="000B2D64" w:rsidP="008D17AF">
      <w:pPr>
        <w:jc w:val="both"/>
        <w:rPr>
          <w:color w:val="4472C4" w:themeColor="accent5"/>
        </w:rPr>
      </w:pPr>
      <w:r w:rsidRPr="00444EAE">
        <w:rPr>
          <w:color w:val="4472C4" w:themeColor="accent5"/>
        </w:rPr>
        <w:t>En el eje de Forma y Espacio</w:t>
      </w:r>
      <w:ins w:id="76" w:author="Portatil CCB" w:date="2014-03-26T21:21:00Z">
        <w:r w:rsidR="001346EA">
          <w:rPr>
            <w:color w:val="4472C4" w:themeColor="accent5"/>
          </w:rPr>
          <w:t>,</w:t>
        </w:r>
      </w:ins>
      <w:r w:rsidRPr="00444EAE">
        <w:rPr>
          <w:color w:val="4472C4" w:themeColor="accent5"/>
        </w:rPr>
        <w:t>_________________</w:t>
      </w:r>
      <w:r w:rsidR="001C602D" w:rsidRPr="00444EAE">
        <w:rPr>
          <w:color w:val="4472C4" w:themeColor="accent5"/>
        </w:rPr>
        <w:t xml:space="preserve"> </w:t>
      </w:r>
      <w:r w:rsidR="000C696B" w:rsidRPr="00444EAE">
        <w:rPr>
          <w:color w:val="4472C4" w:themeColor="accent5"/>
        </w:rPr>
        <w:t>i</w:t>
      </w:r>
      <w:r w:rsidR="00942072" w:rsidRPr="00444EAE">
        <w:rPr>
          <w:color w:val="4472C4" w:themeColor="accent5"/>
        </w:rPr>
        <w:t xml:space="preserve">dentificó algunas de las figuras </w:t>
      </w:r>
      <w:r w:rsidR="00075534" w:rsidRPr="00444EAE">
        <w:rPr>
          <w:color w:val="4472C4" w:themeColor="accent5"/>
        </w:rPr>
        <w:t>tridimensionales (</w:t>
      </w:r>
      <w:ins w:id="77" w:author="Portatil CCB" w:date="2014-03-26T21:21:00Z">
        <w:r w:rsidR="001346EA">
          <w:rPr>
            <w:color w:val="4472C4" w:themeColor="accent5"/>
          </w:rPr>
          <w:t>c</w:t>
        </w:r>
      </w:ins>
      <w:del w:id="78" w:author="Portatil CCB" w:date="2014-03-26T21:21:00Z">
        <w:r w:rsidR="00942072" w:rsidRPr="00444EAE" w:rsidDel="001346EA">
          <w:rPr>
            <w:color w:val="4472C4" w:themeColor="accent5"/>
          </w:rPr>
          <w:delText>C</w:delText>
        </w:r>
      </w:del>
      <w:r w:rsidR="00942072" w:rsidRPr="00444EAE">
        <w:rPr>
          <w:color w:val="4472C4" w:themeColor="accent5"/>
        </w:rPr>
        <w:t>ubo,  prisma rectangular, esfera, cilindro y cono) en objetos de su entorno</w:t>
      </w:r>
      <w:ins w:id="79" w:author="Portatil CCB" w:date="2014-03-26T21:21:00Z">
        <w:r w:rsidR="001346EA">
          <w:rPr>
            <w:color w:val="4472C4" w:themeColor="accent5"/>
          </w:rPr>
          <w:t>,</w:t>
        </w:r>
      </w:ins>
      <w:r w:rsidR="00942072" w:rsidRPr="00444EAE">
        <w:rPr>
          <w:color w:val="4472C4" w:themeColor="accent5"/>
        </w:rPr>
        <w:t xml:space="preserve"> y con apoyo</w:t>
      </w:r>
      <w:r w:rsidR="00C76CA7" w:rsidRPr="00444EAE">
        <w:rPr>
          <w:color w:val="4472C4" w:themeColor="accent5"/>
        </w:rPr>
        <w:t xml:space="preserve">, </w:t>
      </w:r>
      <w:r w:rsidR="00942072" w:rsidRPr="00444EAE">
        <w:rPr>
          <w:color w:val="4472C4" w:themeColor="accent5"/>
        </w:rPr>
        <w:t xml:space="preserve"> logró clasificarlas.</w:t>
      </w:r>
      <w:r w:rsidR="000C696B" w:rsidRPr="00444EAE">
        <w:rPr>
          <w:color w:val="4472C4" w:themeColor="accent5"/>
        </w:rPr>
        <w:t xml:space="preserve"> </w:t>
      </w:r>
      <w:r w:rsidR="00942072" w:rsidRPr="00444EAE">
        <w:rPr>
          <w:color w:val="4472C4" w:themeColor="accent5"/>
        </w:rPr>
        <w:t xml:space="preserve">Con el apoyo de su profesor, identificó </w:t>
      </w:r>
      <w:ins w:id="80" w:author="Portatil CCB" w:date="2014-03-26T21:21:00Z">
        <w:r w:rsidR="001346EA">
          <w:rPr>
            <w:color w:val="4472C4" w:themeColor="accent5"/>
          </w:rPr>
          <w:t>s</w:t>
        </w:r>
      </w:ins>
      <w:del w:id="81" w:author="Portatil CCB" w:date="2014-03-26T21:21:00Z">
        <w:r w:rsidR="00942072" w:rsidRPr="00444EAE" w:rsidDel="001346EA">
          <w:rPr>
            <w:color w:val="4472C4" w:themeColor="accent5"/>
          </w:rPr>
          <w:delText>S</w:delText>
        </w:r>
      </w:del>
      <w:r w:rsidR="00942072" w:rsidRPr="00444EAE">
        <w:rPr>
          <w:color w:val="4472C4" w:themeColor="accent5"/>
        </w:rPr>
        <w:t>imetría (</w:t>
      </w:r>
      <w:ins w:id="82" w:author="Portatil CCB" w:date="2014-03-26T21:21:00Z">
        <w:r w:rsidR="001346EA">
          <w:rPr>
            <w:color w:val="4472C4" w:themeColor="accent5"/>
          </w:rPr>
          <w:t>s</w:t>
        </w:r>
      </w:ins>
      <w:del w:id="83" w:author="Portatil CCB" w:date="2014-03-26T21:21:00Z">
        <w:r w:rsidR="00942072" w:rsidRPr="00444EAE" w:rsidDel="001346EA">
          <w:rPr>
            <w:color w:val="4472C4" w:themeColor="accent5"/>
          </w:rPr>
          <w:delText>S</w:delText>
        </w:r>
      </w:del>
      <w:r w:rsidR="00942072" w:rsidRPr="00444EAE">
        <w:rPr>
          <w:color w:val="4472C4" w:themeColor="accent5"/>
        </w:rPr>
        <w:t xml:space="preserve">ymmetry) en su cuerpo, en objetos y </w:t>
      </w:r>
      <w:r w:rsidR="00C76CA7" w:rsidRPr="00444EAE">
        <w:rPr>
          <w:color w:val="4472C4" w:themeColor="accent5"/>
        </w:rPr>
        <w:t>en dibujos</w:t>
      </w:r>
      <w:ins w:id="84" w:author="Portatil CCB" w:date="2014-03-26T21:21:00Z">
        <w:r w:rsidR="001346EA">
          <w:rPr>
            <w:color w:val="4472C4" w:themeColor="accent5"/>
          </w:rPr>
          <w:t>,</w:t>
        </w:r>
      </w:ins>
      <w:r w:rsidR="00C76CA7" w:rsidRPr="00444EAE">
        <w:rPr>
          <w:color w:val="4472C4" w:themeColor="accent5"/>
        </w:rPr>
        <w:t xml:space="preserve"> y de la misma manera, </w:t>
      </w:r>
      <w:r w:rsidR="00942072" w:rsidRPr="00444EAE">
        <w:rPr>
          <w:color w:val="4472C4" w:themeColor="accent5"/>
        </w:rPr>
        <w:t xml:space="preserve">logró reconocer lugares y objetos que puede usar como puntos de referencia al recorrer un camino: </w:t>
      </w:r>
      <w:ins w:id="85" w:author="Portatil CCB" w:date="2014-03-26T21:21:00Z">
        <w:r w:rsidR="001346EA">
          <w:rPr>
            <w:color w:val="4472C4" w:themeColor="accent5"/>
          </w:rPr>
          <w:t>“</w:t>
        </w:r>
      </w:ins>
      <w:r w:rsidR="00942072" w:rsidRPr="00444EAE">
        <w:rPr>
          <w:color w:val="4472C4" w:themeColor="accent5"/>
        </w:rPr>
        <w:t>al frente de</w:t>
      </w:r>
      <w:ins w:id="86" w:author="Portatil CCB" w:date="2014-03-26T21:22:00Z">
        <w:r w:rsidR="001346EA">
          <w:rPr>
            <w:color w:val="4472C4" w:themeColor="accent5"/>
          </w:rPr>
          <w:t>”</w:t>
        </w:r>
      </w:ins>
      <w:r w:rsidR="00942072" w:rsidRPr="00444EAE">
        <w:rPr>
          <w:color w:val="4472C4" w:themeColor="accent5"/>
        </w:rPr>
        <w:t xml:space="preserve">, </w:t>
      </w:r>
      <w:ins w:id="87" w:author="Portatil CCB" w:date="2014-03-26T21:22:00Z">
        <w:r w:rsidR="001346EA">
          <w:rPr>
            <w:color w:val="4472C4" w:themeColor="accent5"/>
          </w:rPr>
          <w:t>“</w:t>
        </w:r>
      </w:ins>
      <w:r w:rsidR="00942072" w:rsidRPr="00444EAE">
        <w:rPr>
          <w:color w:val="4472C4" w:themeColor="accent5"/>
        </w:rPr>
        <w:t>al lado de</w:t>
      </w:r>
      <w:ins w:id="88" w:author="Portatil CCB" w:date="2014-03-26T21:22:00Z">
        <w:r w:rsidR="001346EA">
          <w:rPr>
            <w:color w:val="4472C4" w:themeColor="accent5"/>
          </w:rPr>
          <w:t>”</w:t>
        </w:r>
      </w:ins>
      <w:r w:rsidR="00942072" w:rsidRPr="00444EAE">
        <w:rPr>
          <w:color w:val="4472C4" w:themeColor="accent5"/>
        </w:rPr>
        <w:t xml:space="preserve">, </w:t>
      </w:r>
      <w:ins w:id="89" w:author="Portatil CCB" w:date="2014-03-26T21:22:00Z">
        <w:r w:rsidR="001346EA">
          <w:rPr>
            <w:color w:val="4472C4" w:themeColor="accent5"/>
          </w:rPr>
          <w:t>y “</w:t>
        </w:r>
      </w:ins>
      <w:r w:rsidR="00942072" w:rsidRPr="00444EAE">
        <w:rPr>
          <w:color w:val="4472C4" w:themeColor="accent5"/>
        </w:rPr>
        <w:t>entre</w:t>
      </w:r>
      <w:ins w:id="90" w:author="Portatil CCB" w:date="2014-03-26T21:22:00Z">
        <w:r w:rsidR="001346EA">
          <w:rPr>
            <w:color w:val="4472C4" w:themeColor="accent5"/>
          </w:rPr>
          <w:t>”</w:t>
        </w:r>
      </w:ins>
      <w:r w:rsidR="00942072" w:rsidRPr="00444EAE">
        <w:rPr>
          <w:color w:val="4472C4" w:themeColor="accent5"/>
        </w:rPr>
        <w:t>.</w:t>
      </w:r>
    </w:p>
    <w:p w14:paraId="4B7FC04C" w14:textId="73496531" w:rsidR="000B2D64" w:rsidRPr="00444EAE" w:rsidRDefault="000B2D64" w:rsidP="008D17AF">
      <w:pPr>
        <w:jc w:val="both"/>
        <w:rPr>
          <w:color w:val="4472C4" w:themeColor="accent5"/>
        </w:rPr>
      </w:pPr>
      <w:r w:rsidRPr="00444EAE">
        <w:rPr>
          <w:color w:val="4472C4" w:themeColor="accent5"/>
        </w:rPr>
        <w:t>En el eje de Patrones y Funciones</w:t>
      </w:r>
      <w:ins w:id="91" w:author="Portatil CCB" w:date="2014-03-26T21:22:00Z">
        <w:r w:rsidR="001346EA">
          <w:rPr>
            <w:color w:val="4472C4" w:themeColor="accent5"/>
          </w:rPr>
          <w:t>,</w:t>
        </w:r>
      </w:ins>
      <w:r w:rsidRPr="00444EAE">
        <w:rPr>
          <w:color w:val="4472C4" w:themeColor="accent5"/>
        </w:rPr>
        <w:t xml:space="preserve"> ___________________</w:t>
      </w:r>
      <w:r w:rsidR="00942072" w:rsidRPr="00444EAE">
        <w:rPr>
          <w:color w:val="4472C4" w:themeColor="accent5"/>
        </w:rPr>
        <w:t xml:space="preserve"> </w:t>
      </w:r>
      <w:r w:rsidR="00C76CA7" w:rsidRPr="00444EAE">
        <w:rPr>
          <w:color w:val="4472C4" w:themeColor="accent5"/>
        </w:rPr>
        <w:t xml:space="preserve">necesitó del apoyo del profesor </w:t>
      </w:r>
      <w:ins w:id="92" w:author="Portatil CCB" w:date="2014-03-26T21:22:00Z">
        <w:r w:rsidR="001346EA">
          <w:rPr>
            <w:color w:val="4472C4" w:themeColor="accent5"/>
          </w:rPr>
          <w:t xml:space="preserve">para </w:t>
        </w:r>
      </w:ins>
      <w:r w:rsidR="00942072" w:rsidRPr="00444EAE">
        <w:rPr>
          <w:color w:val="4472C4" w:themeColor="accent5"/>
        </w:rPr>
        <w:t>representar gráficamente patrones de cuatro  objetos usando al menos tres variables, extendiéndolos solamente hacia uno de los dos lados</w:t>
      </w:r>
      <w:r w:rsidR="000C696B" w:rsidRPr="00444EAE">
        <w:rPr>
          <w:color w:val="4472C4" w:themeColor="accent5"/>
        </w:rPr>
        <w:t>.</w:t>
      </w:r>
    </w:p>
    <w:p w14:paraId="7F00F667" w14:textId="210180D3" w:rsidR="000B2D64" w:rsidRPr="00444EAE" w:rsidRDefault="000B2D64" w:rsidP="008D17AF">
      <w:pPr>
        <w:jc w:val="both"/>
        <w:rPr>
          <w:color w:val="4472C4" w:themeColor="accent5"/>
        </w:rPr>
      </w:pPr>
      <w:r w:rsidRPr="00444EAE">
        <w:rPr>
          <w:color w:val="4472C4" w:themeColor="accent5"/>
        </w:rPr>
        <w:t>En el eje de Número</w:t>
      </w:r>
      <w:ins w:id="93" w:author="Portatil CCB" w:date="2014-03-26T21:22:00Z">
        <w:r w:rsidR="001346EA">
          <w:rPr>
            <w:color w:val="4472C4" w:themeColor="accent5"/>
          </w:rPr>
          <w:t>,</w:t>
        </w:r>
      </w:ins>
      <w:r w:rsidRPr="00444EAE">
        <w:rPr>
          <w:color w:val="4472C4" w:themeColor="accent5"/>
        </w:rPr>
        <w:t xml:space="preserve"> ____________________</w:t>
      </w:r>
      <w:r w:rsidR="00942072" w:rsidRPr="00444EAE">
        <w:rPr>
          <w:color w:val="4472C4" w:themeColor="accent5"/>
        </w:rPr>
        <w:t>logró asignar el número   a la cantidad de objetos correspondiente en cantidades hasta el 20</w:t>
      </w:r>
      <w:ins w:id="94" w:author="Portatil CCB" w:date="2014-03-26T21:22:00Z">
        <w:r w:rsidR="001346EA">
          <w:rPr>
            <w:color w:val="4472C4" w:themeColor="accent5"/>
          </w:rPr>
          <w:t>;</w:t>
        </w:r>
      </w:ins>
      <w:del w:id="95" w:author="Portatil CCB" w:date="2014-03-26T21:22:00Z">
        <w:r w:rsidR="00942072" w:rsidRPr="00444EAE" w:rsidDel="001346EA">
          <w:rPr>
            <w:color w:val="4472C4" w:themeColor="accent5"/>
          </w:rPr>
          <w:delText>,</w:delText>
        </w:r>
      </w:del>
      <w:r w:rsidR="00942072" w:rsidRPr="00444EAE">
        <w:rPr>
          <w:color w:val="4472C4" w:themeColor="accent5"/>
        </w:rPr>
        <w:t xml:space="preserve"> sin embargo aún confun</w:t>
      </w:r>
      <w:r w:rsidR="0016722F" w:rsidRPr="00444EAE">
        <w:rPr>
          <w:color w:val="4472C4" w:themeColor="accent5"/>
        </w:rPr>
        <w:t>de las siguientes cantidades: __________</w:t>
      </w:r>
      <w:r w:rsidR="00C76CA7" w:rsidRPr="00444EAE">
        <w:rPr>
          <w:color w:val="4472C4" w:themeColor="accent5"/>
        </w:rPr>
        <w:t xml:space="preserve">. </w:t>
      </w:r>
      <w:r w:rsidR="00942072" w:rsidRPr="00444EAE">
        <w:rPr>
          <w:color w:val="4472C4" w:themeColor="accent5"/>
        </w:rPr>
        <w:t>Logró hacer estimación de cantidades hasta el 10</w:t>
      </w:r>
      <w:ins w:id="96" w:author="Portatil CCB" w:date="2014-03-26T21:22:00Z">
        <w:r w:rsidR="001346EA">
          <w:rPr>
            <w:color w:val="4472C4" w:themeColor="accent5"/>
          </w:rPr>
          <w:t>,</w:t>
        </w:r>
      </w:ins>
      <w:r w:rsidR="00942072" w:rsidRPr="00444EAE">
        <w:rPr>
          <w:color w:val="4472C4" w:themeColor="accent5"/>
        </w:rPr>
        <w:t xml:space="preserve"> acercándose un poco a la cantidad real. Dibujó y ordenó </w:t>
      </w:r>
      <w:del w:id="97" w:author="Portatil CCB" w:date="2014-03-26T21:22:00Z">
        <w:r w:rsidR="00942072" w:rsidRPr="00444EAE" w:rsidDel="001346EA">
          <w:rPr>
            <w:color w:val="4472C4" w:themeColor="accent5"/>
          </w:rPr>
          <w:delText xml:space="preserve"> </w:delText>
        </w:r>
      </w:del>
      <w:r w:rsidR="00942072" w:rsidRPr="00444EAE">
        <w:rPr>
          <w:color w:val="4472C4" w:themeColor="accent5"/>
        </w:rPr>
        <w:t xml:space="preserve">algunos enlaces posibles </w:t>
      </w:r>
      <w:r w:rsidR="00C76CA7" w:rsidRPr="00444EAE">
        <w:rPr>
          <w:color w:val="4472C4" w:themeColor="accent5"/>
        </w:rPr>
        <w:t>de los números hasta el ____</w:t>
      </w:r>
      <w:ins w:id="98" w:author="Portatil CCB" w:date="2014-03-26T21:23:00Z">
        <w:r w:rsidR="001346EA">
          <w:rPr>
            <w:color w:val="4472C4" w:themeColor="accent5"/>
          </w:rPr>
          <w:t xml:space="preserve">, </w:t>
        </w:r>
      </w:ins>
      <w:r w:rsidR="00C76CA7" w:rsidRPr="00444EAE">
        <w:rPr>
          <w:color w:val="4472C4" w:themeColor="accent5"/>
        </w:rPr>
        <w:t>y e</w:t>
      </w:r>
      <w:r w:rsidR="00942072" w:rsidRPr="00444EAE">
        <w:rPr>
          <w:color w:val="4472C4" w:themeColor="accent5"/>
        </w:rPr>
        <w:t xml:space="preserve">scribió sus ecuaciones con algunos errores (+ =), </w:t>
      </w:r>
      <w:r w:rsidR="00C1721B" w:rsidRPr="00444EAE">
        <w:rPr>
          <w:color w:val="4472C4" w:themeColor="accent5"/>
        </w:rPr>
        <w:t>corrigiéndose</w:t>
      </w:r>
      <w:r w:rsidR="00942072" w:rsidRPr="00444EAE">
        <w:rPr>
          <w:color w:val="4472C4" w:themeColor="accent5"/>
        </w:rPr>
        <w:t xml:space="preserve">  a sí mismo.  </w:t>
      </w:r>
    </w:p>
    <w:p w14:paraId="22AB9172" w14:textId="77777777" w:rsidR="00511D93" w:rsidRPr="00444EAE" w:rsidRDefault="00511D93" w:rsidP="008D17AF">
      <w:pPr>
        <w:jc w:val="both"/>
        <w:rPr>
          <w:color w:val="4472C4" w:themeColor="accent5"/>
        </w:rPr>
      </w:pPr>
      <w:r w:rsidRPr="00444EAE">
        <w:rPr>
          <w:color w:val="4472C4" w:themeColor="accent5"/>
        </w:rPr>
        <w:t>LOW:</w:t>
      </w:r>
    </w:p>
    <w:p w14:paraId="2AF793CA" w14:textId="580C2C7A" w:rsidR="00511D93" w:rsidRPr="00444EAE" w:rsidRDefault="00511D93" w:rsidP="008D17AF">
      <w:pPr>
        <w:jc w:val="both"/>
        <w:rPr>
          <w:color w:val="4472C4" w:themeColor="accent5"/>
        </w:rPr>
      </w:pPr>
      <w:r w:rsidRPr="00444EAE">
        <w:rPr>
          <w:color w:val="4472C4" w:themeColor="accent5"/>
        </w:rPr>
        <w:t xml:space="preserve">En el eje de Manejo de </w:t>
      </w:r>
      <w:ins w:id="99" w:author="Portatil CCB" w:date="2014-03-26T21:23:00Z">
        <w:r w:rsidR="001346EA">
          <w:rPr>
            <w:color w:val="4472C4" w:themeColor="accent5"/>
          </w:rPr>
          <w:t>D</w:t>
        </w:r>
      </w:ins>
      <w:del w:id="100" w:author="Portatil CCB" w:date="2014-03-26T21:23:00Z">
        <w:r w:rsidRPr="00444EAE" w:rsidDel="001346EA">
          <w:rPr>
            <w:color w:val="4472C4" w:themeColor="accent5"/>
          </w:rPr>
          <w:delText>d</w:delText>
        </w:r>
      </w:del>
      <w:r w:rsidRPr="00444EAE">
        <w:rPr>
          <w:color w:val="4472C4" w:themeColor="accent5"/>
        </w:rPr>
        <w:t>atos</w:t>
      </w:r>
      <w:ins w:id="101" w:author="Portatil CCB" w:date="2014-03-26T21:23:00Z">
        <w:r w:rsidR="001346EA">
          <w:rPr>
            <w:color w:val="4472C4" w:themeColor="accent5"/>
          </w:rPr>
          <w:t>,</w:t>
        </w:r>
      </w:ins>
      <w:r w:rsidR="002E7D5F" w:rsidRPr="00444EAE">
        <w:rPr>
          <w:color w:val="4472C4" w:themeColor="accent5"/>
        </w:rPr>
        <w:t xml:space="preserve"> a </w:t>
      </w:r>
      <w:r w:rsidRPr="00444EAE">
        <w:rPr>
          <w:color w:val="4472C4" w:themeColor="accent5"/>
        </w:rPr>
        <w:t>________________</w:t>
      </w:r>
      <w:r w:rsidR="002809CF" w:rsidRPr="00444EAE">
        <w:rPr>
          <w:color w:val="4472C4" w:themeColor="accent5"/>
        </w:rPr>
        <w:t xml:space="preserve"> se le dificultó registrar y organizar información </w:t>
      </w:r>
      <w:del w:id="102" w:author="Portatil CCB" w:date="2014-03-26T21:23:00Z">
        <w:r w:rsidR="002809CF" w:rsidRPr="00444EAE" w:rsidDel="001346EA">
          <w:rPr>
            <w:color w:val="4472C4" w:themeColor="accent5"/>
          </w:rPr>
          <w:delText xml:space="preserve"> </w:delText>
        </w:r>
      </w:del>
      <w:r w:rsidR="002809CF" w:rsidRPr="00444EAE">
        <w:rPr>
          <w:color w:val="4472C4" w:themeColor="accent5"/>
        </w:rPr>
        <w:t>en un gráfico de barras.</w:t>
      </w:r>
      <w:r w:rsidR="002E7D5F" w:rsidRPr="00444EAE">
        <w:rPr>
          <w:color w:val="4472C4" w:themeColor="accent5"/>
        </w:rPr>
        <w:t xml:space="preserve"> </w:t>
      </w:r>
      <w:r w:rsidR="002809CF" w:rsidRPr="00444EAE">
        <w:rPr>
          <w:color w:val="4472C4" w:themeColor="accent5"/>
        </w:rPr>
        <w:t>Hizo pequeñas colecciones</w:t>
      </w:r>
      <w:ins w:id="103" w:author="Portatil CCB" w:date="2014-03-26T21:23:00Z">
        <w:r w:rsidR="001346EA">
          <w:rPr>
            <w:color w:val="4472C4" w:themeColor="accent5"/>
          </w:rPr>
          <w:t>,</w:t>
        </w:r>
      </w:ins>
      <w:r w:rsidR="002809CF" w:rsidRPr="00444EAE">
        <w:rPr>
          <w:color w:val="4472C4" w:themeColor="accent5"/>
        </w:rPr>
        <w:t xml:space="preserve"> sin un criterio establecido. </w:t>
      </w:r>
      <w:r w:rsidR="002E7D5F" w:rsidRPr="00444EAE">
        <w:rPr>
          <w:color w:val="4472C4" w:themeColor="accent5"/>
        </w:rPr>
        <w:t xml:space="preserve">Se le </w:t>
      </w:r>
      <w:r w:rsidR="002E7D5F" w:rsidRPr="00444EAE">
        <w:rPr>
          <w:color w:val="4472C4" w:themeColor="accent5"/>
        </w:rPr>
        <w:lastRenderedPageBreak/>
        <w:t>dificultó</w:t>
      </w:r>
      <w:r w:rsidR="002809CF" w:rsidRPr="00444EAE">
        <w:rPr>
          <w:color w:val="4472C4" w:themeColor="accent5"/>
        </w:rPr>
        <w:t xml:space="preserve"> dar cuenta  del concepto de inc</w:t>
      </w:r>
      <w:r w:rsidR="002E7D5F" w:rsidRPr="00444EAE">
        <w:rPr>
          <w:color w:val="4472C4" w:themeColor="accent5"/>
        </w:rPr>
        <w:t>lusión de clase, ya que confundió</w:t>
      </w:r>
      <w:r w:rsidR="002809CF" w:rsidRPr="00444EAE">
        <w:rPr>
          <w:color w:val="4472C4" w:themeColor="accent5"/>
        </w:rPr>
        <w:t xml:space="preserve"> las partes con el todo. No </w:t>
      </w:r>
      <w:del w:id="104" w:author="Portatil CCB" w:date="2014-03-26T21:23:00Z">
        <w:r w:rsidR="002809CF" w:rsidRPr="00444EAE" w:rsidDel="001346EA">
          <w:rPr>
            <w:color w:val="4472C4" w:themeColor="accent5"/>
          </w:rPr>
          <w:delText xml:space="preserve">pudo </w:delText>
        </w:r>
      </w:del>
      <w:ins w:id="105" w:author="Portatil CCB" w:date="2014-03-26T21:23:00Z">
        <w:r w:rsidR="001346EA">
          <w:rPr>
            <w:color w:val="4472C4" w:themeColor="accent5"/>
          </w:rPr>
          <w:t>logró</w:t>
        </w:r>
        <w:r w:rsidR="001346EA" w:rsidRPr="00444EAE">
          <w:rPr>
            <w:color w:val="4472C4" w:themeColor="accent5"/>
          </w:rPr>
          <w:t xml:space="preserve"> </w:t>
        </w:r>
      </w:ins>
      <w:r w:rsidR="002809CF" w:rsidRPr="00444EAE">
        <w:rPr>
          <w:color w:val="4472C4" w:themeColor="accent5"/>
        </w:rPr>
        <w:t xml:space="preserve">hacer predicciones razonables </w:t>
      </w:r>
      <w:del w:id="106" w:author="Portatil CCB" w:date="2014-03-26T21:23:00Z">
        <w:r w:rsidR="002809CF" w:rsidRPr="00444EAE" w:rsidDel="001346EA">
          <w:rPr>
            <w:color w:val="4472C4" w:themeColor="accent5"/>
          </w:rPr>
          <w:delText xml:space="preserve"> </w:delText>
        </w:r>
      </w:del>
      <w:r w:rsidR="002809CF" w:rsidRPr="00444EAE">
        <w:rPr>
          <w:color w:val="4472C4" w:themeColor="accent5"/>
        </w:rPr>
        <w:t>acerca de lo que podría pasar, usando diferentes materiales.</w:t>
      </w:r>
    </w:p>
    <w:p w14:paraId="76ED69E5" w14:textId="519F6DE7" w:rsidR="00511D93" w:rsidRPr="00444EAE" w:rsidRDefault="00511D93" w:rsidP="008D17AF">
      <w:pPr>
        <w:jc w:val="both"/>
        <w:rPr>
          <w:color w:val="4472C4" w:themeColor="accent5"/>
        </w:rPr>
      </w:pPr>
      <w:r w:rsidRPr="00444EAE">
        <w:rPr>
          <w:color w:val="4472C4" w:themeColor="accent5"/>
        </w:rPr>
        <w:t>En el eje de Medición</w:t>
      </w:r>
      <w:ins w:id="107" w:author="Portatil CCB" w:date="2014-03-26T21:23:00Z">
        <w:r w:rsidR="001346EA">
          <w:rPr>
            <w:color w:val="4472C4" w:themeColor="accent5"/>
          </w:rPr>
          <w:t>,</w:t>
        </w:r>
      </w:ins>
      <w:r w:rsidRPr="00444EAE">
        <w:rPr>
          <w:color w:val="4472C4" w:themeColor="accent5"/>
        </w:rPr>
        <w:t>_____________________</w:t>
      </w:r>
      <w:r w:rsidR="002809CF" w:rsidRPr="00444EAE">
        <w:rPr>
          <w:color w:val="4472C4" w:themeColor="accent5"/>
        </w:rPr>
        <w:t xml:space="preserve"> </w:t>
      </w:r>
      <w:r w:rsidR="009E6F7E" w:rsidRPr="00444EAE">
        <w:rPr>
          <w:color w:val="4472C4" w:themeColor="accent5"/>
        </w:rPr>
        <w:t>no logr</w:t>
      </w:r>
      <w:ins w:id="108" w:author="Portatil CCB" w:date="2014-03-26T21:23:00Z">
        <w:r w:rsidR="001346EA">
          <w:rPr>
            <w:color w:val="4472C4" w:themeColor="accent5"/>
          </w:rPr>
          <w:t>ó</w:t>
        </w:r>
      </w:ins>
      <w:del w:id="109" w:author="Portatil CCB" w:date="2014-03-26T21:23:00Z">
        <w:r w:rsidR="009E6F7E" w:rsidRPr="00444EAE" w:rsidDel="001346EA">
          <w:rPr>
            <w:color w:val="4472C4" w:themeColor="accent5"/>
          </w:rPr>
          <w:delText>o</w:delText>
        </w:r>
      </w:del>
      <w:r w:rsidR="009E6F7E" w:rsidRPr="00444EAE">
        <w:rPr>
          <w:color w:val="4472C4" w:themeColor="accent5"/>
        </w:rPr>
        <w:t xml:space="preserve"> i</w:t>
      </w:r>
      <w:r w:rsidR="002809CF" w:rsidRPr="00444EAE">
        <w:rPr>
          <w:color w:val="4472C4" w:themeColor="accent5"/>
        </w:rPr>
        <w:t xml:space="preserve">dentificar los atributos de altura y peso al comparar los objetos. Se </w:t>
      </w:r>
      <w:r w:rsidR="009E6F7E" w:rsidRPr="00444EAE">
        <w:rPr>
          <w:color w:val="4472C4" w:themeColor="accent5"/>
        </w:rPr>
        <w:t xml:space="preserve">le dificultó  comparar y medir </w:t>
      </w:r>
      <w:r w:rsidR="002809CF" w:rsidRPr="00444EAE">
        <w:rPr>
          <w:color w:val="4472C4" w:themeColor="accent5"/>
        </w:rPr>
        <w:t>la estatura (</w:t>
      </w:r>
      <w:ins w:id="110" w:author="Portatil CCB" w:date="2014-03-26T21:23:00Z">
        <w:r w:rsidR="001346EA">
          <w:rPr>
            <w:color w:val="4472C4" w:themeColor="accent5"/>
          </w:rPr>
          <w:t>h</w:t>
        </w:r>
      </w:ins>
      <w:del w:id="111" w:author="Portatil CCB" w:date="2014-03-26T21:23:00Z">
        <w:r w:rsidR="002809CF" w:rsidRPr="00444EAE" w:rsidDel="001346EA">
          <w:rPr>
            <w:color w:val="4472C4" w:themeColor="accent5"/>
          </w:rPr>
          <w:delText>H</w:delText>
        </w:r>
      </w:del>
      <w:r w:rsidR="002809CF" w:rsidRPr="00444EAE">
        <w:rPr>
          <w:color w:val="4472C4" w:themeColor="accent5"/>
        </w:rPr>
        <w:t>eight) y el peso (</w:t>
      </w:r>
      <w:ins w:id="112" w:author="Portatil CCB" w:date="2014-03-26T21:24:00Z">
        <w:r w:rsidR="001346EA">
          <w:rPr>
            <w:color w:val="4472C4" w:themeColor="accent5"/>
          </w:rPr>
          <w:t>w</w:t>
        </w:r>
      </w:ins>
      <w:del w:id="113" w:author="Portatil CCB" w:date="2014-03-26T21:24:00Z">
        <w:r w:rsidR="002809CF" w:rsidRPr="00444EAE" w:rsidDel="001346EA">
          <w:rPr>
            <w:color w:val="4472C4" w:themeColor="accent5"/>
          </w:rPr>
          <w:delText>W</w:delText>
        </w:r>
      </w:del>
      <w:r w:rsidR="002809CF" w:rsidRPr="00444EAE">
        <w:rPr>
          <w:color w:val="4472C4" w:themeColor="accent5"/>
        </w:rPr>
        <w:t>eight) de algunos objetos, con unidades de medida no convencionales.</w:t>
      </w:r>
    </w:p>
    <w:p w14:paraId="4B41642F" w14:textId="60F054DB" w:rsidR="001929A9" w:rsidRPr="00444EAE" w:rsidRDefault="00511D93" w:rsidP="008D17AF">
      <w:pPr>
        <w:jc w:val="both"/>
        <w:rPr>
          <w:color w:val="4472C4" w:themeColor="accent5"/>
        </w:rPr>
      </w:pPr>
      <w:r w:rsidRPr="00444EAE">
        <w:rPr>
          <w:color w:val="4472C4" w:themeColor="accent5"/>
        </w:rPr>
        <w:t>En el eje de Forma y Espacio</w:t>
      </w:r>
      <w:ins w:id="114" w:author="Portatil CCB" w:date="2014-03-26T21:24:00Z">
        <w:r w:rsidR="001346EA">
          <w:rPr>
            <w:color w:val="4472C4" w:themeColor="accent5"/>
          </w:rPr>
          <w:t>,</w:t>
        </w:r>
      </w:ins>
      <w:r w:rsidRPr="00444EAE">
        <w:rPr>
          <w:color w:val="4472C4" w:themeColor="accent5"/>
        </w:rPr>
        <w:t>_________________</w:t>
      </w:r>
      <w:r w:rsidR="0051105C" w:rsidRPr="00444EAE">
        <w:rPr>
          <w:color w:val="4472C4" w:themeColor="accent5"/>
        </w:rPr>
        <w:t>n</w:t>
      </w:r>
      <w:r w:rsidR="002809CF" w:rsidRPr="00444EAE">
        <w:rPr>
          <w:color w:val="4472C4" w:themeColor="accent5"/>
        </w:rPr>
        <w:t xml:space="preserve">o logró identificar </w:t>
      </w:r>
      <w:r w:rsidR="0051105C" w:rsidRPr="00444EAE">
        <w:rPr>
          <w:color w:val="4472C4" w:themeColor="accent5"/>
        </w:rPr>
        <w:t>ni</w:t>
      </w:r>
      <w:r w:rsidR="002809CF" w:rsidRPr="00444EAE">
        <w:rPr>
          <w:color w:val="4472C4" w:themeColor="accent5"/>
        </w:rPr>
        <w:t xml:space="preserve"> clasificar las figuras tridimensionales (cubo,  prisma rectangular, esfera, cilindro y cono) en objetos de su entorno. </w:t>
      </w:r>
      <w:r w:rsidR="001B1A02" w:rsidRPr="00444EAE">
        <w:rPr>
          <w:color w:val="4472C4" w:themeColor="accent5"/>
        </w:rPr>
        <w:t>N</w:t>
      </w:r>
      <w:r w:rsidR="002809CF" w:rsidRPr="00444EAE">
        <w:rPr>
          <w:color w:val="4472C4" w:themeColor="accent5"/>
        </w:rPr>
        <w:t xml:space="preserve">o identificó </w:t>
      </w:r>
      <w:ins w:id="115" w:author="Portatil CCB" w:date="2014-03-26T21:24:00Z">
        <w:r w:rsidR="001346EA">
          <w:rPr>
            <w:color w:val="4472C4" w:themeColor="accent5"/>
          </w:rPr>
          <w:t>s</w:t>
        </w:r>
      </w:ins>
      <w:del w:id="116" w:author="Portatil CCB" w:date="2014-03-26T21:24:00Z">
        <w:r w:rsidR="002809CF" w:rsidRPr="00444EAE" w:rsidDel="001346EA">
          <w:rPr>
            <w:color w:val="4472C4" w:themeColor="accent5"/>
          </w:rPr>
          <w:delText>S</w:delText>
        </w:r>
      </w:del>
      <w:r w:rsidR="002809CF" w:rsidRPr="00444EAE">
        <w:rPr>
          <w:color w:val="4472C4" w:themeColor="accent5"/>
        </w:rPr>
        <w:t>imetría (</w:t>
      </w:r>
      <w:ins w:id="117" w:author="Portatil CCB" w:date="2014-03-26T21:24:00Z">
        <w:r w:rsidR="001346EA">
          <w:rPr>
            <w:color w:val="4472C4" w:themeColor="accent5"/>
          </w:rPr>
          <w:t>s</w:t>
        </w:r>
      </w:ins>
      <w:del w:id="118" w:author="Portatil CCB" w:date="2014-03-26T21:24:00Z">
        <w:r w:rsidR="002809CF" w:rsidRPr="00444EAE" w:rsidDel="001346EA">
          <w:rPr>
            <w:color w:val="4472C4" w:themeColor="accent5"/>
          </w:rPr>
          <w:delText>S</w:delText>
        </w:r>
      </w:del>
      <w:r w:rsidR="002809CF" w:rsidRPr="00444EAE">
        <w:rPr>
          <w:color w:val="4472C4" w:themeColor="accent5"/>
        </w:rPr>
        <w:t>ymmetry</w:t>
      </w:r>
      <w:r w:rsidR="0051105C" w:rsidRPr="00444EAE">
        <w:rPr>
          <w:color w:val="4472C4" w:themeColor="accent5"/>
        </w:rPr>
        <w:t>)</w:t>
      </w:r>
      <w:r w:rsidR="002809CF" w:rsidRPr="00444EAE">
        <w:rPr>
          <w:color w:val="4472C4" w:themeColor="accent5"/>
        </w:rPr>
        <w:t xml:space="preserve"> en su cuerpo, en objetos</w:t>
      </w:r>
      <w:ins w:id="119" w:author="Portatil CCB" w:date="2014-03-26T21:24:00Z">
        <w:r w:rsidR="001346EA">
          <w:rPr>
            <w:color w:val="4472C4" w:themeColor="accent5"/>
          </w:rPr>
          <w:t>,</w:t>
        </w:r>
      </w:ins>
      <w:r w:rsidR="002809CF" w:rsidRPr="00444EAE">
        <w:rPr>
          <w:color w:val="4472C4" w:themeColor="accent5"/>
        </w:rPr>
        <w:t xml:space="preserve"> </w:t>
      </w:r>
      <w:r w:rsidR="0051105C" w:rsidRPr="00444EAE">
        <w:rPr>
          <w:color w:val="4472C4" w:themeColor="accent5"/>
        </w:rPr>
        <w:t>ni</w:t>
      </w:r>
      <w:r w:rsidR="002809CF" w:rsidRPr="00444EAE">
        <w:rPr>
          <w:color w:val="4472C4" w:themeColor="accent5"/>
        </w:rPr>
        <w:t xml:space="preserve"> en dibujos. </w:t>
      </w:r>
      <w:r w:rsidR="001B1A02" w:rsidRPr="00444EAE">
        <w:rPr>
          <w:color w:val="4472C4" w:themeColor="accent5"/>
        </w:rPr>
        <w:t>N</w:t>
      </w:r>
      <w:r w:rsidR="002809CF" w:rsidRPr="00444EAE">
        <w:rPr>
          <w:color w:val="4472C4" w:themeColor="accent5"/>
        </w:rPr>
        <w:t xml:space="preserve">o logró reconocer lugares </w:t>
      </w:r>
      <w:r w:rsidR="0051105C" w:rsidRPr="00444EAE">
        <w:rPr>
          <w:color w:val="4472C4" w:themeColor="accent5"/>
        </w:rPr>
        <w:t>ni</w:t>
      </w:r>
      <w:r w:rsidR="002809CF" w:rsidRPr="00444EAE">
        <w:rPr>
          <w:color w:val="4472C4" w:themeColor="accent5"/>
        </w:rPr>
        <w:t xml:space="preserve"> objetos que p</w:t>
      </w:r>
      <w:r w:rsidR="0051105C" w:rsidRPr="00444EAE">
        <w:rPr>
          <w:color w:val="4472C4" w:themeColor="accent5"/>
        </w:rPr>
        <w:t>odía</w:t>
      </w:r>
      <w:r w:rsidR="002809CF" w:rsidRPr="00444EAE">
        <w:rPr>
          <w:color w:val="4472C4" w:themeColor="accent5"/>
        </w:rPr>
        <w:t xml:space="preserve"> usar como puntos de referencia al recorrer un camino</w:t>
      </w:r>
      <w:del w:id="120" w:author="Portatil CCB" w:date="2014-03-26T21:24:00Z">
        <w:r w:rsidR="002809CF" w:rsidRPr="00444EAE" w:rsidDel="001346EA">
          <w:rPr>
            <w:color w:val="4472C4" w:themeColor="accent5"/>
          </w:rPr>
          <w:delText>: al frente de, al lado de, entre</w:delText>
        </w:r>
      </w:del>
      <w:r w:rsidR="002809CF" w:rsidRPr="00444EAE">
        <w:rPr>
          <w:color w:val="4472C4" w:themeColor="accent5"/>
        </w:rPr>
        <w:t>.</w:t>
      </w:r>
    </w:p>
    <w:p w14:paraId="3B61D0E7" w14:textId="308FD79D" w:rsidR="00511D93" w:rsidRPr="00444EAE" w:rsidRDefault="00511D93" w:rsidP="008D17AF">
      <w:pPr>
        <w:jc w:val="both"/>
        <w:rPr>
          <w:color w:val="4472C4" w:themeColor="accent5"/>
        </w:rPr>
      </w:pPr>
      <w:r w:rsidRPr="00444EAE">
        <w:rPr>
          <w:color w:val="4472C4" w:themeColor="accent5"/>
        </w:rPr>
        <w:t>En el eje de Patrones y Funciones</w:t>
      </w:r>
      <w:ins w:id="121" w:author="Portatil CCB" w:date="2014-03-26T21:25:00Z">
        <w:r w:rsidR="001346EA">
          <w:rPr>
            <w:color w:val="4472C4" w:themeColor="accent5"/>
          </w:rPr>
          <w:t>,</w:t>
        </w:r>
      </w:ins>
      <w:r w:rsidRPr="00444EAE">
        <w:rPr>
          <w:color w:val="4472C4" w:themeColor="accent5"/>
        </w:rPr>
        <w:t xml:space="preserve"> ___________________</w:t>
      </w:r>
      <w:r w:rsidR="002809CF" w:rsidRPr="00444EAE">
        <w:rPr>
          <w:color w:val="4472C4" w:themeColor="accent5"/>
        </w:rPr>
        <w:t xml:space="preserve"> no logró extender, especialmente  hacia la izquierda </w:t>
      </w:r>
      <w:ins w:id="122" w:author="Portatil CCB" w:date="2014-03-26T21:25:00Z">
        <w:r w:rsidR="005331BE">
          <w:rPr>
            <w:color w:val="4472C4" w:themeColor="accent5"/>
          </w:rPr>
          <w:t>(</w:t>
        </w:r>
      </w:ins>
      <w:del w:id="123" w:author="Portatil CCB" w:date="2014-03-26T21:25:00Z">
        <w:r w:rsidR="002809CF" w:rsidRPr="00444EAE" w:rsidDel="005331BE">
          <w:rPr>
            <w:color w:val="4472C4" w:themeColor="accent5"/>
          </w:rPr>
          <w:delText xml:space="preserve">y/o </w:delText>
        </w:r>
      </w:del>
      <w:r w:rsidR="002809CF" w:rsidRPr="00444EAE">
        <w:rPr>
          <w:color w:val="4472C4" w:themeColor="accent5"/>
        </w:rPr>
        <w:t>derecha</w:t>
      </w:r>
      <w:ins w:id="124" w:author="Portatil CCB" w:date="2014-03-26T21:25:00Z">
        <w:r w:rsidR="005331BE">
          <w:rPr>
            <w:color w:val="4472C4" w:themeColor="accent5"/>
          </w:rPr>
          <w:t>)</w:t>
        </w:r>
      </w:ins>
      <w:r w:rsidR="002809CF" w:rsidRPr="00444EAE">
        <w:rPr>
          <w:color w:val="4472C4" w:themeColor="accent5"/>
        </w:rPr>
        <w:t>,  patrones de 4 objetos</w:t>
      </w:r>
      <w:ins w:id="125" w:author="Portatil CCB" w:date="2014-03-26T21:26:00Z">
        <w:r w:rsidR="005331BE">
          <w:rPr>
            <w:color w:val="4472C4" w:themeColor="accent5"/>
          </w:rPr>
          <w:t>,</w:t>
        </w:r>
      </w:ins>
      <w:r w:rsidR="002809CF" w:rsidRPr="00444EAE">
        <w:rPr>
          <w:color w:val="4472C4" w:themeColor="accent5"/>
        </w:rPr>
        <w:t xml:space="preserve"> usando al menos tres variables. Es importante que __</w:t>
      </w:r>
      <w:r w:rsidR="002E108C" w:rsidRPr="00444EAE">
        <w:rPr>
          <w:color w:val="4472C4" w:themeColor="accent5"/>
        </w:rPr>
        <w:t>___________</w:t>
      </w:r>
      <w:r w:rsidR="002809CF" w:rsidRPr="00444EAE">
        <w:rPr>
          <w:color w:val="4472C4" w:themeColor="accent5"/>
        </w:rPr>
        <w:t xml:space="preserve"> practique la extensión y representación gráfica de patrones, con las variables de forma, tamaño o color y dirección, especialmente hacia el lado </w:t>
      </w:r>
      <w:del w:id="126" w:author="Portatil CCB" w:date="2014-03-26T21:26:00Z">
        <w:r w:rsidR="002E108C" w:rsidRPr="00444EAE" w:rsidDel="005331BE">
          <w:rPr>
            <w:color w:val="4472C4" w:themeColor="accent5"/>
          </w:rPr>
          <w:delText xml:space="preserve"> </w:delText>
        </w:r>
      </w:del>
      <w:r w:rsidR="002809CF" w:rsidRPr="00444EAE">
        <w:rPr>
          <w:color w:val="4472C4" w:themeColor="accent5"/>
        </w:rPr>
        <w:t>que le representa mayor dificultad.</w:t>
      </w:r>
    </w:p>
    <w:p w14:paraId="329808E2" w14:textId="194F7462" w:rsidR="002809CF" w:rsidRDefault="00511D93" w:rsidP="008D17AF">
      <w:pPr>
        <w:jc w:val="both"/>
        <w:rPr>
          <w:ins w:id="127" w:author="Portatil CCB" w:date="2014-03-26T21:26:00Z"/>
          <w:color w:val="4472C4" w:themeColor="accent5"/>
        </w:rPr>
      </w:pPr>
      <w:r w:rsidRPr="00444EAE">
        <w:rPr>
          <w:color w:val="4472C4" w:themeColor="accent5"/>
        </w:rPr>
        <w:t>En el eje de Número</w:t>
      </w:r>
      <w:r w:rsidR="002E108C" w:rsidRPr="00444EAE">
        <w:rPr>
          <w:color w:val="4472C4" w:themeColor="accent5"/>
        </w:rPr>
        <w:t xml:space="preserve"> a</w:t>
      </w:r>
      <w:r w:rsidRPr="00444EAE">
        <w:rPr>
          <w:color w:val="4472C4" w:themeColor="accent5"/>
        </w:rPr>
        <w:t xml:space="preserve"> ____________________</w:t>
      </w:r>
      <w:r w:rsidR="002E108C" w:rsidRPr="00444EAE">
        <w:rPr>
          <w:color w:val="4472C4" w:themeColor="accent5"/>
        </w:rPr>
        <w:t>s</w:t>
      </w:r>
      <w:r w:rsidR="002809CF" w:rsidRPr="00444EAE">
        <w:rPr>
          <w:color w:val="4472C4" w:themeColor="accent5"/>
        </w:rPr>
        <w:t>e le dificultó asignar el número  a la cantidad de objetos correspondiente</w:t>
      </w:r>
      <w:ins w:id="128" w:author="Portatil CCB" w:date="2014-03-26T21:26:00Z">
        <w:r w:rsidR="005331BE">
          <w:rPr>
            <w:color w:val="4472C4" w:themeColor="accent5"/>
          </w:rPr>
          <w:t>,</w:t>
        </w:r>
      </w:ins>
      <w:r w:rsidR="002809CF" w:rsidRPr="00444EAE">
        <w:rPr>
          <w:color w:val="4472C4" w:themeColor="accent5"/>
        </w:rPr>
        <w:t xml:space="preserve"> en la mayoría de cantidades en el rango entre 10 y 20. </w:t>
      </w:r>
      <w:r w:rsidR="00EB75C9" w:rsidRPr="00444EAE">
        <w:rPr>
          <w:color w:val="4472C4" w:themeColor="accent5"/>
        </w:rPr>
        <w:t>Al hacer e</w:t>
      </w:r>
      <w:r w:rsidR="002809CF" w:rsidRPr="00444EAE">
        <w:rPr>
          <w:color w:val="4472C4" w:themeColor="accent5"/>
        </w:rPr>
        <w:t xml:space="preserve">stimación de cantidades hasta el 10, se le dificultó acercarse a la cantidad real. </w:t>
      </w:r>
      <w:r w:rsidR="002E108C" w:rsidRPr="00444EAE">
        <w:rPr>
          <w:color w:val="4472C4" w:themeColor="accent5"/>
        </w:rPr>
        <w:t>Se le dificultó d</w:t>
      </w:r>
      <w:r w:rsidR="002809CF" w:rsidRPr="00444EAE">
        <w:rPr>
          <w:color w:val="4472C4" w:themeColor="accent5"/>
        </w:rPr>
        <w:t>ibujar y ordenar los posibles enlaces para formar los números ____ debido a que no identifica qué número es necesario para completar cada combinación. Por otro lado, se le dificultó escribir las ecuaciones de dichas combinaciones.</w:t>
      </w:r>
    </w:p>
    <w:p w14:paraId="18309EFB" w14:textId="77777777" w:rsidR="005331BE" w:rsidRPr="00444EAE" w:rsidRDefault="005331BE" w:rsidP="008D17AF">
      <w:pPr>
        <w:jc w:val="both"/>
        <w:rPr>
          <w:color w:val="4472C4" w:themeColor="accent5"/>
        </w:rPr>
      </w:pPr>
    </w:p>
    <w:p w14:paraId="56CB128E" w14:textId="77777777" w:rsidR="00A3406E" w:rsidRPr="00444EAE" w:rsidRDefault="00754811" w:rsidP="008D17AF">
      <w:pPr>
        <w:jc w:val="both"/>
        <w:rPr>
          <w:color w:val="FF0000"/>
        </w:rPr>
      </w:pPr>
      <w:r w:rsidRPr="00444EAE">
        <w:rPr>
          <w:color w:val="FF0000"/>
        </w:rPr>
        <w:t>P.S.E</w:t>
      </w:r>
      <w:r w:rsidR="00A3406E" w:rsidRPr="00444EAE">
        <w:rPr>
          <w:color w:val="FF0000"/>
        </w:rPr>
        <w:t>:</w:t>
      </w:r>
    </w:p>
    <w:p w14:paraId="4793A56E" w14:textId="77777777" w:rsidR="00A3406E" w:rsidRPr="00444EAE" w:rsidRDefault="00A3406E" w:rsidP="008D17AF">
      <w:pPr>
        <w:jc w:val="both"/>
        <w:rPr>
          <w:color w:val="00B050"/>
        </w:rPr>
      </w:pPr>
      <w:r w:rsidRPr="00444EAE">
        <w:rPr>
          <w:color w:val="00B050"/>
        </w:rPr>
        <w:t>SUPERIOR:</w:t>
      </w:r>
    </w:p>
    <w:p w14:paraId="063E509F" w14:textId="65DC535C" w:rsidR="00A3406E" w:rsidRPr="00444EAE" w:rsidRDefault="00F863AC" w:rsidP="008D17AF">
      <w:pPr>
        <w:jc w:val="both"/>
        <w:rPr>
          <w:color w:val="00B050"/>
        </w:rPr>
      </w:pPr>
      <w:r w:rsidRPr="00444EAE">
        <w:rPr>
          <w:color w:val="00B050"/>
        </w:rPr>
        <w:t>En el eje de Identidad</w:t>
      </w:r>
      <w:ins w:id="129" w:author="Portatil CCB" w:date="2014-03-26T22:10:00Z">
        <w:r w:rsidR="003B7537">
          <w:rPr>
            <w:color w:val="00B050"/>
          </w:rPr>
          <w:t>,</w:t>
        </w:r>
      </w:ins>
      <w:r w:rsidRPr="00444EAE">
        <w:rPr>
          <w:color w:val="00B050"/>
        </w:rPr>
        <w:t xml:space="preserve"> _____________i</w:t>
      </w:r>
      <w:r w:rsidR="00B42C85" w:rsidRPr="00444EAE">
        <w:rPr>
          <w:color w:val="00B050"/>
        </w:rPr>
        <w:t>dentificó sus fortalezas y las puso</w:t>
      </w:r>
      <w:r w:rsidRPr="00444EAE">
        <w:rPr>
          <w:color w:val="00B050"/>
        </w:rPr>
        <w:t xml:space="preserve"> al servicio de las demás</w:t>
      </w:r>
      <w:r w:rsidR="00B42C85" w:rsidRPr="00444EAE">
        <w:rPr>
          <w:color w:val="00B050"/>
        </w:rPr>
        <w:t xml:space="preserve"> todo el tiempo; además reconoció</w:t>
      </w:r>
      <w:r w:rsidRPr="00444EAE">
        <w:rPr>
          <w:color w:val="00B050"/>
        </w:rPr>
        <w:t xml:space="preserve"> sus a</w:t>
      </w:r>
      <w:r w:rsidR="00B42C85" w:rsidRPr="00444EAE">
        <w:rPr>
          <w:color w:val="00B050"/>
        </w:rPr>
        <w:t>spectos por mejorar</w:t>
      </w:r>
      <w:ins w:id="130" w:author="Portatil CCB" w:date="2014-03-26T22:10:00Z">
        <w:r w:rsidR="003B7537">
          <w:rPr>
            <w:color w:val="00B050"/>
          </w:rPr>
          <w:t>,</w:t>
        </w:r>
      </w:ins>
      <w:r w:rsidR="00B42C85" w:rsidRPr="00444EAE">
        <w:rPr>
          <w:color w:val="00B050"/>
        </w:rPr>
        <w:t xml:space="preserve"> y se esforzó</w:t>
      </w:r>
      <w:r w:rsidRPr="00444EAE">
        <w:rPr>
          <w:color w:val="00B050"/>
        </w:rPr>
        <w:t xml:space="preserve"> por avanzar en </w:t>
      </w:r>
      <w:del w:id="131" w:author="Portatil CCB" w:date="2014-03-26T22:10:00Z">
        <w:r w:rsidRPr="00444EAE" w:rsidDel="003B7537">
          <w:rPr>
            <w:color w:val="00B050"/>
          </w:rPr>
          <w:delText>esos aspectos</w:delText>
        </w:r>
      </w:del>
      <w:ins w:id="132" w:author="Portatil CCB" w:date="2014-03-26T22:10:00Z">
        <w:r w:rsidR="003B7537">
          <w:rPr>
            <w:color w:val="00B050"/>
          </w:rPr>
          <w:t>ellos</w:t>
        </w:r>
      </w:ins>
      <w:r w:rsidRPr="00444EAE">
        <w:rPr>
          <w:color w:val="00B050"/>
        </w:rPr>
        <w:t xml:space="preserve">. </w:t>
      </w:r>
      <w:r w:rsidR="00B42C85" w:rsidRPr="00444EAE">
        <w:rPr>
          <w:color w:val="00B050"/>
        </w:rPr>
        <w:t>Reflexionó sobre sus faltas, buscó</w:t>
      </w:r>
      <w:r w:rsidRPr="00444EAE">
        <w:rPr>
          <w:color w:val="00B050"/>
        </w:rPr>
        <w:t xml:space="preserve"> a</w:t>
      </w:r>
      <w:r w:rsidR="00B42C85" w:rsidRPr="00444EAE">
        <w:rPr>
          <w:color w:val="00B050"/>
        </w:rPr>
        <w:t>lternativas de solución</w:t>
      </w:r>
      <w:ins w:id="133" w:author="Portatil CCB" w:date="2014-03-26T22:10:00Z">
        <w:r w:rsidR="003B7537">
          <w:rPr>
            <w:color w:val="00B050"/>
          </w:rPr>
          <w:t>,</w:t>
        </w:r>
      </w:ins>
      <w:r w:rsidR="00B42C85" w:rsidRPr="00444EAE">
        <w:rPr>
          <w:color w:val="00B050"/>
        </w:rPr>
        <w:t xml:space="preserve"> y aportó</w:t>
      </w:r>
      <w:r w:rsidRPr="00444EAE">
        <w:rPr>
          <w:color w:val="00B050"/>
        </w:rPr>
        <w:t xml:space="preserve"> </w:t>
      </w:r>
      <w:del w:id="134" w:author="Portatil CCB" w:date="2014-03-26T22:10:00Z">
        <w:r w:rsidRPr="00444EAE" w:rsidDel="003B7537">
          <w:rPr>
            <w:color w:val="00B050"/>
          </w:rPr>
          <w:delText>en el</w:delText>
        </w:r>
      </w:del>
      <w:ins w:id="135" w:author="Portatil CCB" w:date="2014-03-26T22:10:00Z">
        <w:r w:rsidR="003B7537">
          <w:rPr>
            <w:color w:val="00B050"/>
          </w:rPr>
          <w:t>al</w:t>
        </w:r>
      </w:ins>
      <w:r w:rsidRPr="00444EAE">
        <w:rPr>
          <w:color w:val="00B050"/>
        </w:rPr>
        <w:t xml:space="preserve"> crecimiento suyo y el de sus compañeros. </w:t>
      </w:r>
      <w:r w:rsidR="00B42C85" w:rsidRPr="00444EAE">
        <w:rPr>
          <w:color w:val="00B050"/>
        </w:rPr>
        <w:t>Asumió</w:t>
      </w:r>
      <w:r w:rsidRPr="00444EAE">
        <w:rPr>
          <w:color w:val="00B050"/>
        </w:rPr>
        <w:t xml:space="preserve"> las diferentes actividades con organización</w:t>
      </w:r>
      <w:r w:rsidR="00B42C85" w:rsidRPr="00444EAE">
        <w:rPr>
          <w:color w:val="00B050"/>
        </w:rPr>
        <w:t xml:space="preserve">, </w:t>
      </w:r>
      <w:r w:rsidRPr="00444EAE">
        <w:rPr>
          <w:color w:val="00B050"/>
        </w:rPr>
        <w:t xml:space="preserve"> siguiendo las instruccion</w:t>
      </w:r>
      <w:r w:rsidR="00444EAE">
        <w:rPr>
          <w:color w:val="00B050"/>
        </w:rPr>
        <w:t>es dadas</w:t>
      </w:r>
      <w:ins w:id="136" w:author="Portatil CCB" w:date="2014-03-26T22:11:00Z">
        <w:r w:rsidR="003B7537">
          <w:rPr>
            <w:color w:val="00B050"/>
          </w:rPr>
          <w:t>,</w:t>
        </w:r>
      </w:ins>
      <w:r w:rsidR="00444EAE">
        <w:rPr>
          <w:color w:val="00B050"/>
        </w:rPr>
        <w:t xml:space="preserve"> y en ocasiones dio</w:t>
      </w:r>
      <w:r w:rsidRPr="00444EAE">
        <w:rPr>
          <w:color w:val="00B050"/>
        </w:rPr>
        <w:t xml:space="preserve"> consejos a los </w:t>
      </w:r>
      <w:r w:rsidR="00B42C85" w:rsidRPr="00444EAE">
        <w:rPr>
          <w:color w:val="00B050"/>
        </w:rPr>
        <w:t>demás para que también lo hicieran</w:t>
      </w:r>
      <w:r w:rsidRPr="00444EAE">
        <w:rPr>
          <w:color w:val="00B050"/>
        </w:rPr>
        <w:t xml:space="preserve">. </w:t>
      </w:r>
      <w:r w:rsidR="00B42C85" w:rsidRPr="00444EAE">
        <w:rPr>
          <w:color w:val="00B050"/>
        </w:rPr>
        <w:t>Manejó</w:t>
      </w:r>
      <w:r w:rsidRPr="00444EAE">
        <w:rPr>
          <w:color w:val="00B050"/>
        </w:rPr>
        <w:t xml:space="preserve"> el tiempo adecuadamente en la re</w:t>
      </w:r>
      <w:r w:rsidR="00B42C85" w:rsidRPr="00444EAE">
        <w:rPr>
          <w:color w:val="00B050"/>
        </w:rPr>
        <w:t>alización de sus trabajos. Cuidó sus pertenencias  y cumplió</w:t>
      </w:r>
      <w:r w:rsidRPr="00444EAE">
        <w:rPr>
          <w:color w:val="00B050"/>
        </w:rPr>
        <w:t xml:space="preserve"> con la realización de las tareas en el tiempo asignado.</w:t>
      </w:r>
    </w:p>
    <w:p w14:paraId="1FA78735" w14:textId="5AD6709F" w:rsidR="00F863AC" w:rsidRPr="00444EAE" w:rsidRDefault="00F863AC" w:rsidP="008D17AF">
      <w:pPr>
        <w:jc w:val="both"/>
        <w:rPr>
          <w:color w:val="00B050"/>
        </w:rPr>
      </w:pPr>
      <w:r w:rsidRPr="00444EAE">
        <w:rPr>
          <w:color w:val="00B050"/>
        </w:rPr>
        <w:t xml:space="preserve">En el eje de Vida </w:t>
      </w:r>
      <w:ins w:id="137" w:author="Portatil CCB" w:date="2014-03-26T22:11:00Z">
        <w:r w:rsidR="003B7537">
          <w:rPr>
            <w:color w:val="00B050"/>
          </w:rPr>
          <w:t>A</w:t>
        </w:r>
      </w:ins>
      <w:del w:id="138" w:author="Portatil CCB" w:date="2014-03-26T22:11:00Z">
        <w:r w:rsidRPr="00444EAE" w:rsidDel="003B7537">
          <w:rPr>
            <w:color w:val="00B050"/>
          </w:rPr>
          <w:delText>a</w:delText>
        </w:r>
      </w:del>
      <w:r w:rsidRPr="00444EAE">
        <w:rPr>
          <w:color w:val="00B050"/>
        </w:rPr>
        <w:t>ctiva</w:t>
      </w:r>
      <w:ins w:id="139" w:author="Portatil CCB" w:date="2014-03-26T22:11:00Z">
        <w:r w:rsidR="003B7537">
          <w:rPr>
            <w:color w:val="00B050"/>
          </w:rPr>
          <w:t>,</w:t>
        </w:r>
      </w:ins>
      <w:r w:rsidRPr="00444EAE">
        <w:rPr>
          <w:color w:val="00B050"/>
        </w:rPr>
        <w:t xml:space="preserve"> ___________________</w:t>
      </w:r>
      <w:r w:rsidR="00E80662" w:rsidRPr="00444EAE">
        <w:rPr>
          <w:color w:val="00B050"/>
        </w:rPr>
        <w:t>se lavó</w:t>
      </w:r>
      <w:r w:rsidRPr="00444EAE">
        <w:rPr>
          <w:color w:val="00B050"/>
        </w:rPr>
        <w:t xml:space="preserve"> las manos antes de com</w:t>
      </w:r>
      <w:r w:rsidR="00E80662" w:rsidRPr="00444EAE">
        <w:rPr>
          <w:color w:val="00B050"/>
        </w:rPr>
        <w:t>er y después de recreo, mantuvo</w:t>
      </w:r>
      <w:r w:rsidRPr="00444EAE">
        <w:rPr>
          <w:color w:val="00B050"/>
        </w:rPr>
        <w:t xml:space="preserve"> su </w:t>
      </w:r>
      <w:r w:rsidR="00E80662" w:rsidRPr="00444EAE">
        <w:rPr>
          <w:color w:val="00B050"/>
        </w:rPr>
        <w:t>presentación personal y conservó</w:t>
      </w:r>
      <w:r w:rsidRPr="00444EAE">
        <w:rPr>
          <w:color w:val="00B050"/>
        </w:rPr>
        <w:t xml:space="preserve"> los buenos modales en la mesa permanentemente. </w:t>
      </w:r>
      <w:r w:rsidR="00E80662" w:rsidRPr="00444EAE">
        <w:rPr>
          <w:color w:val="00B050"/>
        </w:rPr>
        <w:t>Demostró</w:t>
      </w:r>
      <w:r w:rsidRPr="00444EAE">
        <w:rPr>
          <w:color w:val="00B050"/>
        </w:rPr>
        <w:t xml:space="preserve"> control total de s</w:t>
      </w:r>
      <w:r w:rsidR="00196169" w:rsidRPr="00444EAE">
        <w:rPr>
          <w:color w:val="00B050"/>
        </w:rPr>
        <w:t>u cuerpo</w:t>
      </w:r>
      <w:ins w:id="140" w:author="Portatil CCB" w:date="2014-03-26T22:11:00Z">
        <w:r w:rsidR="003B7537">
          <w:rPr>
            <w:color w:val="00B050"/>
          </w:rPr>
          <w:t>,</w:t>
        </w:r>
      </w:ins>
      <w:r w:rsidR="00196169" w:rsidRPr="00444EAE">
        <w:rPr>
          <w:color w:val="00B050"/>
        </w:rPr>
        <w:t xml:space="preserve"> y el manejo de la hoja al realizar trabajos de mesa.</w:t>
      </w:r>
    </w:p>
    <w:p w14:paraId="78FAAC81" w14:textId="6FAB6371" w:rsidR="00F863AC" w:rsidRPr="00444EAE" w:rsidRDefault="00F863AC" w:rsidP="008D17AF">
      <w:pPr>
        <w:jc w:val="both"/>
        <w:rPr>
          <w:rFonts w:cs="Calibri"/>
          <w:color w:val="00B050"/>
        </w:rPr>
      </w:pPr>
      <w:r w:rsidRPr="00444EAE">
        <w:rPr>
          <w:color w:val="00B050"/>
        </w:rPr>
        <w:t>En el eje de Interacciones</w:t>
      </w:r>
      <w:ins w:id="141" w:author="Portatil CCB" w:date="2014-03-26T22:11:00Z">
        <w:r w:rsidR="003B7537">
          <w:rPr>
            <w:color w:val="00B050"/>
          </w:rPr>
          <w:t>,</w:t>
        </w:r>
      </w:ins>
      <w:r w:rsidRPr="00444EAE">
        <w:rPr>
          <w:color w:val="00B050"/>
        </w:rPr>
        <w:t xml:space="preserve"> ___________________</w:t>
      </w:r>
      <w:r w:rsidR="00DA0419" w:rsidRPr="00444EAE">
        <w:rPr>
          <w:rFonts w:cs="Calibri"/>
          <w:color w:val="00B050"/>
        </w:rPr>
        <w:t xml:space="preserve"> </w:t>
      </w:r>
      <w:r w:rsidR="00E80662" w:rsidRPr="00444EAE">
        <w:rPr>
          <w:rFonts w:cs="Calibri"/>
          <w:color w:val="00B050"/>
        </w:rPr>
        <w:t>r</w:t>
      </w:r>
      <w:r w:rsidR="00DA0419" w:rsidRPr="00444EAE">
        <w:rPr>
          <w:rFonts w:cs="Calibri"/>
          <w:color w:val="00B050"/>
        </w:rPr>
        <w:t>e</w:t>
      </w:r>
      <w:r w:rsidR="00E80662" w:rsidRPr="00444EAE">
        <w:rPr>
          <w:rFonts w:cs="Calibri"/>
          <w:color w:val="00B050"/>
        </w:rPr>
        <w:t>conoció</w:t>
      </w:r>
      <w:r w:rsidR="00DA0419" w:rsidRPr="00444EAE">
        <w:rPr>
          <w:rFonts w:cs="Calibri"/>
          <w:color w:val="00B050"/>
        </w:rPr>
        <w:t xml:space="preserve"> los roles y responsabilidades que existe</w:t>
      </w:r>
      <w:r w:rsidR="00E80662" w:rsidRPr="00444EAE">
        <w:rPr>
          <w:rFonts w:cs="Calibri"/>
          <w:color w:val="00B050"/>
        </w:rPr>
        <w:t>n dentro del grupo y se preocupó</w:t>
      </w:r>
      <w:r w:rsidR="00DA0419" w:rsidRPr="00444EAE">
        <w:rPr>
          <w:rFonts w:cs="Calibri"/>
          <w:color w:val="00B050"/>
        </w:rPr>
        <w:t xml:space="preserve"> porque los demás también cumpl</w:t>
      </w:r>
      <w:r w:rsidR="00E80662" w:rsidRPr="00444EAE">
        <w:rPr>
          <w:rFonts w:cs="Calibri"/>
          <w:color w:val="00B050"/>
        </w:rPr>
        <w:t>ier</w:t>
      </w:r>
      <w:r w:rsidR="00DA0419" w:rsidRPr="00444EAE">
        <w:rPr>
          <w:rFonts w:cs="Calibri"/>
          <w:color w:val="00B050"/>
        </w:rPr>
        <w:t>an el suyo</w:t>
      </w:r>
      <w:r w:rsidR="00E80662" w:rsidRPr="00444EAE">
        <w:rPr>
          <w:rFonts w:cs="Calibri"/>
          <w:color w:val="00B050"/>
        </w:rPr>
        <w:t>.</w:t>
      </w:r>
    </w:p>
    <w:p w14:paraId="2416CC7A" w14:textId="77777777" w:rsidR="00E80662" w:rsidRPr="00444EAE" w:rsidRDefault="00E80662" w:rsidP="008D17AF">
      <w:pPr>
        <w:jc w:val="both"/>
        <w:rPr>
          <w:rFonts w:cs="Calibri"/>
          <w:color w:val="00B050"/>
        </w:rPr>
      </w:pPr>
      <w:r w:rsidRPr="00444EAE">
        <w:rPr>
          <w:rFonts w:cs="Calibri"/>
          <w:color w:val="00B050"/>
        </w:rPr>
        <w:lastRenderedPageBreak/>
        <w:t>HIGH:</w:t>
      </w:r>
    </w:p>
    <w:p w14:paraId="19AF2968" w14:textId="057DAC1E" w:rsidR="00E80662" w:rsidRPr="00444EAE" w:rsidRDefault="00E80662" w:rsidP="008D17AF">
      <w:pPr>
        <w:jc w:val="both"/>
        <w:rPr>
          <w:color w:val="00B050"/>
        </w:rPr>
      </w:pPr>
      <w:r w:rsidRPr="00444EAE">
        <w:rPr>
          <w:color w:val="00B050"/>
        </w:rPr>
        <w:t>En el eje de Identidad</w:t>
      </w:r>
      <w:ins w:id="142" w:author="Portatil CCB" w:date="2014-03-26T22:11:00Z">
        <w:r w:rsidR="003B7537">
          <w:rPr>
            <w:color w:val="00B050"/>
          </w:rPr>
          <w:t>,</w:t>
        </w:r>
      </w:ins>
      <w:r w:rsidRPr="00444EAE">
        <w:rPr>
          <w:color w:val="00B050"/>
        </w:rPr>
        <w:t xml:space="preserve"> _____________</w:t>
      </w:r>
      <w:r w:rsidR="00AD7DBE" w:rsidRPr="00444EAE">
        <w:rPr>
          <w:color w:val="00B050"/>
        </w:rPr>
        <w:t>fue</w:t>
      </w:r>
      <w:r w:rsidRPr="00444EAE">
        <w:rPr>
          <w:color w:val="00B050"/>
        </w:rPr>
        <w:t xml:space="preserve"> consciente</w:t>
      </w:r>
      <w:r w:rsidR="00AD7DBE" w:rsidRPr="00444EAE">
        <w:rPr>
          <w:color w:val="00B050"/>
        </w:rPr>
        <w:t xml:space="preserve"> de sus fortalezas, las compartió </w:t>
      </w:r>
      <w:del w:id="143" w:author="Portatil CCB" w:date="2014-03-26T22:11:00Z">
        <w:r w:rsidR="00AD7DBE" w:rsidRPr="00444EAE" w:rsidDel="003B7537">
          <w:rPr>
            <w:color w:val="00B050"/>
          </w:rPr>
          <w:delText>(usó</w:delText>
        </w:r>
        <w:r w:rsidRPr="00444EAE" w:rsidDel="003B7537">
          <w:rPr>
            <w:color w:val="00B050"/>
          </w:rPr>
          <w:delText>)</w:delText>
        </w:r>
      </w:del>
      <w:r w:rsidRPr="00444EAE">
        <w:rPr>
          <w:color w:val="00B050"/>
        </w:rPr>
        <w:t xml:space="preserve"> con los demás en los trabajos o juegos de grupo</w:t>
      </w:r>
      <w:ins w:id="144" w:author="Portatil CCB" w:date="2014-03-26T22:12:00Z">
        <w:r w:rsidR="003B7537">
          <w:rPr>
            <w:color w:val="00B050"/>
          </w:rPr>
          <w:t>,</w:t>
        </w:r>
      </w:ins>
      <w:r w:rsidRPr="00444EAE">
        <w:rPr>
          <w:color w:val="00B050"/>
        </w:rPr>
        <w:t xml:space="preserve"> y </w:t>
      </w:r>
      <w:r w:rsidR="00AD7DBE" w:rsidRPr="00444EAE">
        <w:rPr>
          <w:color w:val="00B050"/>
        </w:rPr>
        <w:t>empezó</w:t>
      </w:r>
      <w:r w:rsidRPr="00444EAE">
        <w:rPr>
          <w:color w:val="00B050"/>
        </w:rPr>
        <w:t xml:space="preserve"> a reconocer sus aspectos por mejorar y a trabajar en ellos. </w:t>
      </w:r>
      <w:r w:rsidR="00AD7DBE" w:rsidRPr="00444EAE">
        <w:rPr>
          <w:color w:val="00B050"/>
        </w:rPr>
        <w:t>Reflexionó</w:t>
      </w:r>
      <w:r w:rsidRPr="00444EAE">
        <w:rPr>
          <w:color w:val="00B050"/>
        </w:rPr>
        <w:t xml:space="preserve"> sobre sus faltas</w:t>
      </w:r>
      <w:ins w:id="145" w:author="Portatil CCB" w:date="2014-03-26T22:12:00Z">
        <w:r w:rsidR="003B7537">
          <w:rPr>
            <w:color w:val="00B050"/>
          </w:rPr>
          <w:t>,</w:t>
        </w:r>
      </w:ins>
      <w:r w:rsidRPr="00444EAE">
        <w:rPr>
          <w:color w:val="00B050"/>
        </w:rPr>
        <w:t xml:space="preserve"> y </w:t>
      </w:r>
      <w:r w:rsidR="00AD7DBE" w:rsidRPr="00444EAE">
        <w:rPr>
          <w:color w:val="00B050"/>
        </w:rPr>
        <w:t>buscó alternativas de solución. Asumió</w:t>
      </w:r>
      <w:r w:rsidRPr="00444EAE">
        <w:rPr>
          <w:color w:val="00B050"/>
        </w:rPr>
        <w:t xml:space="preserve"> las diferentes actividades con organización e independencia</w:t>
      </w:r>
      <w:ins w:id="146" w:author="Portatil CCB" w:date="2014-03-26T22:12:00Z">
        <w:r w:rsidR="003B7537">
          <w:rPr>
            <w:color w:val="00B050"/>
          </w:rPr>
          <w:t>,</w:t>
        </w:r>
      </w:ins>
      <w:r w:rsidRPr="00444EAE">
        <w:rPr>
          <w:color w:val="00B050"/>
        </w:rPr>
        <w:t xml:space="preserve"> siguiendo las instrucciones dadas. </w:t>
      </w:r>
      <w:r w:rsidR="00AD7DBE" w:rsidRPr="00444EAE">
        <w:rPr>
          <w:color w:val="00B050"/>
        </w:rPr>
        <w:t>Manejó</w:t>
      </w:r>
      <w:r w:rsidRPr="00444EAE">
        <w:rPr>
          <w:color w:val="00B050"/>
        </w:rPr>
        <w:t xml:space="preserve"> el tiempo adecuadamente en la re</w:t>
      </w:r>
      <w:r w:rsidR="00AD7DBE" w:rsidRPr="00444EAE">
        <w:rPr>
          <w:color w:val="00B050"/>
        </w:rPr>
        <w:t>alización de sus trabajos. Cuidó sus pertenencias  y cumplió</w:t>
      </w:r>
      <w:r w:rsidRPr="00444EAE">
        <w:rPr>
          <w:color w:val="00B050"/>
        </w:rPr>
        <w:t xml:space="preserve"> con la realización de las tareas en el tiempo asignado la mayoría de las veces.</w:t>
      </w:r>
    </w:p>
    <w:p w14:paraId="6FD44063" w14:textId="75414BC3" w:rsidR="00AD7DBE" w:rsidRPr="00444EAE" w:rsidRDefault="00E80662" w:rsidP="008D17AF">
      <w:pPr>
        <w:jc w:val="both"/>
        <w:rPr>
          <w:color w:val="00B050"/>
        </w:rPr>
      </w:pPr>
      <w:r w:rsidRPr="00444EAE">
        <w:rPr>
          <w:color w:val="00B050"/>
        </w:rPr>
        <w:t xml:space="preserve">En el eje de Vida </w:t>
      </w:r>
      <w:ins w:id="147" w:author="Portatil CCB" w:date="2014-03-26T22:12:00Z">
        <w:r w:rsidR="003B7537">
          <w:rPr>
            <w:color w:val="00B050"/>
          </w:rPr>
          <w:t>A</w:t>
        </w:r>
      </w:ins>
      <w:del w:id="148" w:author="Portatil CCB" w:date="2014-03-26T22:12:00Z">
        <w:r w:rsidRPr="00444EAE" w:rsidDel="003B7537">
          <w:rPr>
            <w:color w:val="00B050"/>
          </w:rPr>
          <w:delText>a</w:delText>
        </w:r>
      </w:del>
      <w:r w:rsidRPr="00444EAE">
        <w:rPr>
          <w:color w:val="00B050"/>
        </w:rPr>
        <w:t>ctiva</w:t>
      </w:r>
      <w:ins w:id="149" w:author="Portatil CCB" w:date="2014-03-26T22:12:00Z">
        <w:r w:rsidR="003B7537">
          <w:rPr>
            <w:color w:val="00B050"/>
          </w:rPr>
          <w:t>,</w:t>
        </w:r>
      </w:ins>
      <w:r w:rsidRPr="00444EAE">
        <w:rPr>
          <w:color w:val="00B050"/>
        </w:rPr>
        <w:t xml:space="preserve"> ___________________</w:t>
      </w:r>
      <w:r w:rsidR="00AD7DBE" w:rsidRPr="00444EAE">
        <w:rPr>
          <w:color w:val="00B050"/>
        </w:rPr>
        <w:t>se lavó las manos antes de comer y después de recreo, mantuvo su presentación personal</w:t>
      </w:r>
      <w:ins w:id="150" w:author="Portatil CCB" w:date="2014-03-26T22:12:00Z">
        <w:r w:rsidR="003B7537">
          <w:rPr>
            <w:color w:val="00B050"/>
          </w:rPr>
          <w:t>,</w:t>
        </w:r>
      </w:ins>
      <w:r w:rsidR="00AD7DBE" w:rsidRPr="00444EAE">
        <w:rPr>
          <w:color w:val="00B050"/>
        </w:rPr>
        <w:t xml:space="preserve"> y conservó los buenos modales en la mesa la mayor parte del tiempo. Demostró muy buen apoyo de ambos brazos y buena ubicación de la hoja al escribir.</w:t>
      </w:r>
    </w:p>
    <w:p w14:paraId="5561B23C" w14:textId="65047BC9" w:rsidR="00E80662" w:rsidRPr="00444EAE" w:rsidRDefault="00E80662" w:rsidP="008D17AF">
      <w:pPr>
        <w:jc w:val="both"/>
        <w:rPr>
          <w:color w:val="00B050"/>
        </w:rPr>
      </w:pPr>
      <w:r w:rsidRPr="00444EAE">
        <w:rPr>
          <w:color w:val="00B050"/>
        </w:rPr>
        <w:t>En el eje de Interacciones</w:t>
      </w:r>
      <w:ins w:id="151" w:author="Portatil CCB" w:date="2014-03-26T22:12:00Z">
        <w:r w:rsidR="003B7537">
          <w:rPr>
            <w:color w:val="00B050"/>
          </w:rPr>
          <w:t>,</w:t>
        </w:r>
      </w:ins>
      <w:r w:rsidRPr="00444EAE">
        <w:rPr>
          <w:color w:val="00B050"/>
        </w:rPr>
        <w:t xml:space="preserve"> ___________________</w:t>
      </w:r>
      <w:r w:rsidR="00AD7DBE" w:rsidRPr="00444EAE">
        <w:rPr>
          <w:color w:val="00B050"/>
        </w:rPr>
        <w:t xml:space="preserve"> reconoció los roles y responsabilidades que existen dentro del grupo.</w:t>
      </w:r>
    </w:p>
    <w:p w14:paraId="287637E1" w14:textId="77777777" w:rsidR="009C16B7" w:rsidRPr="00444EAE" w:rsidRDefault="009C16B7" w:rsidP="008D17AF">
      <w:pPr>
        <w:jc w:val="both"/>
        <w:rPr>
          <w:color w:val="00B050"/>
        </w:rPr>
      </w:pPr>
      <w:r w:rsidRPr="00444EAE">
        <w:rPr>
          <w:color w:val="00B050"/>
        </w:rPr>
        <w:t>BASIC:</w:t>
      </w:r>
    </w:p>
    <w:p w14:paraId="5A4A7F77" w14:textId="42DD1D55" w:rsidR="009C16B7" w:rsidRPr="00444EAE" w:rsidRDefault="009C16B7" w:rsidP="008D17AF">
      <w:pPr>
        <w:jc w:val="both"/>
        <w:rPr>
          <w:color w:val="00B050"/>
        </w:rPr>
      </w:pPr>
      <w:r w:rsidRPr="00444EAE">
        <w:rPr>
          <w:color w:val="00B050"/>
        </w:rPr>
        <w:t>En el eje de Identidad</w:t>
      </w:r>
      <w:ins w:id="152" w:author="Portatil CCB" w:date="2014-03-26T22:13:00Z">
        <w:r w:rsidR="003B7537">
          <w:rPr>
            <w:color w:val="00B050"/>
          </w:rPr>
          <w:t>,</w:t>
        </w:r>
      </w:ins>
      <w:r w:rsidRPr="00444EAE">
        <w:rPr>
          <w:color w:val="00B050"/>
        </w:rPr>
        <w:t xml:space="preserve"> _____________ocasionalmente reconoció sus fortalezas,  las compartió, </w:t>
      </w:r>
      <w:ins w:id="153" w:author="Portatil CCB" w:date="2014-03-26T22:13:00Z">
        <w:r w:rsidR="003B7537">
          <w:rPr>
            <w:color w:val="00B050"/>
          </w:rPr>
          <w:t xml:space="preserve">y/o </w:t>
        </w:r>
      </w:ins>
      <w:r w:rsidRPr="00444EAE">
        <w:rPr>
          <w:color w:val="00B050"/>
        </w:rPr>
        <w:t>las puso al servicio de los demás</w:t>
      </w:r>
      <w:ins w:id="154" w:author="Portatil CCB" w:date="2014-03-26T22:13:00Z">
        <w:r w:rsidR="003B7537">
          <w:rPr>
            <w:color w:val="00B050"/>
          </w:rPr>
          <w:t>,</w:t>
        </w:r>
      </w:ins>
      <w:r w:rsidRPr="00444EAE">
        <w:rPr>
          <w:color w:val="00B050"/>
        </w:rPr>
        <w:t xml:space="preserve"> y en algunos  momentos se le dificultó  reconocer sus aspectos por mejorar. En ocasiones reflexionó</w:t>
      </w:r>
      <w:r w:rsidR="00196169" w:rsidRPr="00444EAE">
        <w:rPr>
          <w:color w:val="00B050"/>
        </w:rPr>
        <w:t xml:space="preserve"> sobre sus faltas, buscó alternativas de solución y</w:t>
      </w:r>
      <w:r w:rsidRPr="00444EAE">
        <w:rPr>
          <w:color w:val="00B050"/>
        </w:rPr>
        <w:t xml:space="preserve"> asumió las diferentes actividades con organización e independencia</w:t>
      </w:r>
      <w:r w:rsidR="00196169" w:rsidRPr="00444EAE">
        <w:rPr>
          <w:color w:val="00B050"/>
        </w:rPr>
        <w:t xml:space="preserve">, </w:t>
      </w:r>
      <w:r w:rsidRPr="00444EAE">
        <w:rPr>
          <w:color w:val="00B050"/>
        </w:rPr>
        <w:t xml:space="preserve"> siguiendo las instrucciones dadas. Necesitó acompañamiento para manejar el tiempo adecuadamente en la realización de sus trabajos, para cuidar de sus pertenencias</w:t>
      </w:r>
      <w:ins w:id="155" w:author="Portatil CCB" w:date="2014-03-26T22:13:00Z">
        <w:r w:rsidR="003B7537">
          <w:rPr>
            <w:color w:val="00B050"/>
          </w:rPr>
          <w:t>,</w:t>
        </w:r>
      </w:ins>
      <w:r w:rsidRPr="00444EAE">
        <w:rPr>
          <w:color w:val="00B050"/>
        </w:rPr>
        <w:t xml:space="preserve"> </w:t>
      </w:r>
      <w:del w:id="156" w:author="Portatil CCB" w:date="2014-03-26T22:13:00Z">
        <w:r w:rsidRPr="00444EAE" w:rsidDel="003B7537">
          <w:rPr>
            <w:color w:val="00B050"/>
          </w:rPr>
          <w:delText xml:space="preserve"> </w:delText>
        </w:r>
      </w:del>
      <w:r w:rsidRPr="00444EAE">
        <w:rPr>
          <w:color w:val="00B050"/>
        </w:rPr>
        <w:t>y para cumplir con la entrega de las tareas.</w:t>
      </w:r>
    </w:p>
    <w:p w14:paraId="7708D211" w14:textId="65974FC3" w:rsidR="009C16B7" w:rsidRPr="00444EAE" w:rsidRDefault="009C16B7" w:rsidP="008D17AF">
      <w:pPr>
        <w:jc w:val="both"/>
        <w:rPr>
          <w:color w:val="00B050"/>
        </w:rPr>
      </w:pPr>
      <w:r w:rsidRPr="00444EAE">
        <w:rPr>
          <w:color w:val="00B050"/>
        </w:rPr>
        <w:t xml:space="preserve">En el eje de Vida </w:t>
      </w:r>
      <w:ins w:id="157" w:author="Portatil CCB" w:date="2014-03-26T22:13:00Z">
        <w:r w:rsidR="003B7537">
          <w:rPr>
            <w:color w:val="00B050"/>
          </w:rPr>
          <w:t>A</w:t>
        </w:r>
      </w:ins>
      <w:del w:id="158" w:author="Portatil CCB" w:date="2014-03-26T22:13:00Z">
        <w:r w:rsidRPr="00444EAE" w:rsidDel="003B7537">
          <w:rPr>
            <w:color w:val="00B050"/>
          </w:rPr>
          <w:delText>a</w:delText>
        </w:r>
      </w:del>
      <w:r w:rsidRPr="00444EAE">
        <w:rPr>
          <w:color w:val="00B050"/>
        </w:rPr>
        <w:t>ctiva</w:t>
      </w:r>
      <w:ins w:id="159" w:author="Portatil CCB" w:date="2014-03-26T22:13:00Z">
        <w:r w:rsidR="003B7537">
          <w:rPr>
            <w:color w:val="00B050"/>
          </w:rPr>
          <w:t>,</w:t>
        </w:r>
      </w:ins>
      <w:r w:rsidRPr="00444EAE">
        <w:rPr>
          <w:color w:val="00B050"/>
        </w:rPr>
        <w:t xml:space="preserve"> ___________________ocasionalmente se lavó las manos antes de comer y después de recreo, mantuvo su presentación personal y conservó los buenos modales en la mesa. Al escribir, hubo apoyo del brazo funcional y rotación de la hoja</w:t>
      </w:r>
      <w:ins w:id="160" w:author="Portatil CCB" w:date="2014-03-26T22:14:00Z">
        <w:r w:rsidR="003B7537">
          <w:rPr>
            <w:color w:val="00B050"/>
          </w:rPr>
          <w:t xml:space="preserve"> de papel,</w:t>
        </w:r>
      </w:ins>
      <w:r w:rsidRPr="00444EAE">
        <w:rPr>
          <w:color w:val="00B050"/>
        </w:rPr>
        <w:t xml:space="preserve"> pero no hizo apoyo del lado contrario.</w:t>
      </w:r>
    </w:p>
    <w:p w14:paraId="286FCE36" w14:textId="7BA4CE1B" w:rsidR="009C16B7" w:rsidRPr="00444EAE" w:rsidRDefault="009C16B7" w:rsidP="008D17AF">
      <w:pPr>
        <w:jc w:val="both"/>
        <w:rPr>
          <w:color w:val="00B050"/>
        </w:rPr>
      </w:pPr>
      <w:r w:rsidRPr="00444EAE">
        <w:rPr>
          <w:color w:val="00B050"/>
        </w:rPr>
        <w:t>En el eje de Interacciones</w:t>
      </w:r>
      <w:ins w:id="161" w:author="Portatil CCB" w:date="2014-03-26T22:14:00Z">
        <w:r w:rsidR="003B7537">
          <w:rPr>
            <w:color w:val="00B050"/>
          </w:rPr>
          <w:t>,</w:t>
        </w:r>
      </w:ins>
      <w:r w:rsidRPr="00444EAE">
        <w:rPr>
          <w:color w:val="00B050"/>
        </w:rPr>
        <w:t xml:space="preserve"> ___________________ reconoció </w:t>
      </w:r>
      <w:ins w:id="162" w:author="Portatil CCB" w:date="2014-03-26T22:14:00Z">
        <w:r w:rsidR="003B7537" w:rsidRPr="00444EAE">
          <w:rPr>
            <w:color w:val="00B050"/>
          </w:rPr>
          <w:t xml:space="preserve">ocasionalmente </w:t>
        </w:r>
      </w:ins>
      <w:r w:rsidRPr="00444EAE">
        <w:rPr>
          <w:color w:val="00B050"/>
        </w:rPr>
        <w:t>los roles y responsabilidades que existen dentro del grupo</w:t>
      </w:r>
      <w:del w:id="163" w:author="Portatil CCB" w:date="2014-03-26T22:14:00Z">
        <w:r w:rsidRPr="00444EAE" w:rsidDel="003B7537">
          <w:rPr>
            <w:color w:val="00B050"/>
          </w:rPr>
          <w:delText xml:space="preserve"> ocasionalmente</w:delText>
        </w:r>
      </w:del>
      <w:r w:rsidRPr="00444EAE">
        <w:rPr>
          <w:color w:val="00B050"/>
        </w:rPr>
        <w:t>.</w:t>
      </w:r>
    </w:p>
    <w:p w14:paraId="0A5325B2" w14:textId="77777777" w:rsidR="001D31AA" w:rsidRPr="00444EAE" w:rsidRDefault="001D31AA" w:rsidP="008D17AF">
      <w:pPr>
        <w:jc w:val="both"/>
        <w:rPr>
          <w:color w:val="00B050"/>
        </w:rPr>
      </w:pPr>
      <w:r w:rsidRPr="00444EAE">
        <w:rPr>
          <w:color w:val="00B050"/>
        </w:rPr>
        <w:t xml:space="preserve">LOW: </w:t>
      </w:r>
    </w:p>
    <w:p w14:paraId="32D9E12D" w14:textId="550F2279" w:rsidR="00511D93" w:rsidRPr="00444EAE" w:rsidRDefault="001D31AA" w:rsidP="008D17AF">
      <w:pPr>
        <w:jc w:val="both"/>
        <w:rPr>
          <w:color w:val="00B050"/>
        </w:rPr>
      </w:pPr>
      <w:r w:rsidRPr="00444EAE">
        <w:rPr>
          <w:color w:val="00B050"/>
        </w:rPr>
        <w:t>En el eje de Identidad</w:t>
      </w:r>
      <w:ins w:id="164" w:author="Portatil CCB" w:date="2014-03-26T22:14:00Z">
        <w:r w:rsidR="003B7537">
          <w:rPr>
            <w:color w:val="00B050"/>
          </w:rPr>
          <w:t>,</w:t>
        </w:r>
      </w:ins>
      <w:r w:rsidRPr="00444EAE">
        <w:rPr>
          <w:color w:val="00B050"/>
        </w:rPr>
        <w:t xml:space="preserve"> a _____________se le dificultó </w:t>
      </w:r>
      <w:ins w:id="165" w:author="Portatil CCB" w:date="2014-03-26T22:15:00Z">
        <w:r w:rsidR="003B7537">
          <w:rPr>
            <w:color w:val="00B050"/>
          </w:rPr>
          <w:t xml:space="preserve">el </w:t>
        </w:r>
      </w:ins>
      <w:r w:rsidRPr="00444EAE">
        <w:rPr>
          <w:color w:val="00B050"/>
        </w:rPr>
        <w:t xml:space="preserve">reconocer sus fortalezas y </w:t>
      </w:r>
      <w:ins w:id="166" w:author="Portatil CCB" w:date="2014-03-26T22:14:00Z">
        <w:r w:rsidR="003B7537">
          <w:rPr>
            <w:color w:val="00B050"/>
          </w:rPr>
          <w:t xml:space="preserve">sus </w:t>
        </w:r>
      </w:ins>
      <w:r w:rsidRPr="00444EAE">
        <w:rPr>
          <w:color w:val="00B050"/>
        </w:rPr>
        <w:t xml:space="preserve">aspectos por mejorar, </w:t>
      </w:r>
      <w:ins w:id="167" w:author="Portatil CCB" w:date="2014-03-26T22:15:00Z">
        <w:r w:rsidR="003B7537">
          <w:rPr>
            <w:color w:val="00B050"/>
          </w:rPr>
          <w:t xml:space="preserve">así como el </w:t>
        </w:r>
      </w:ins>
      <w:r w:rsidRPr="00444EAE">
        <w:rPr>
          <w:color w:val="00B050"/>
        </w:rPr>
        <w:t xml:space="preserve">reflexionar sobre sus faltas y </w:t>
      </w:r>
      <w:ins w:id="168" w:author="Portatil CCB" w:date="2014-03-26T22:15:00Z">
        <w:r w:rsidR="003B7537">
          <w:rPr>
            <w:color w:val="00B050"/>
          </w:rPr>
          <w:t xml:space="preserve">el </w:t>
        </w:r>
      </w:ins>
      <w:r w:rsidRPr="00444EAE">
        <w:rPr>
          <w:color w:val="00B050"/>
        </w:rPr>
        <w:t>buscar alternativas de solución. No logró asumir de manera independiente la organización</w:t>
      </w:r>
      <w:ins w:id="169" w:author="Portatil CCB" w:date="2014-03-26T22:15:00Z">
        <w:r w:rsidR="003B7537">
          <w:rPr>
            <w:color w:val="00B050"/>
          </w:rPr>
          <w:t>,</w:t>
        </w:r>
      </w:ins>
      <w:r w:rsidRPr="00444EAE">
        <w:rPr>
          <w:color w:val="00B050"/>
        </w:rPr>
        <w:t xml:space="preserve"> ni el seguimiento de instrucciones en las diferentes actividades. No logró manejar el tiempo adecuadamente en la realización de sus trabajos, cuidar de sus pertenencias</w:t>
      </w:r>
      <w:ins w:id="170" w:author="Portatil CCB" w:date="2014-03-26T22:15:00Z">
        <w:r w:rsidR="003B7537">
          <w:rPr>
            <w:color w:val="00B050"/>
          </w:rPr>
          <w:t>,</w:t>
        </w:r>
      </w:ins>
      <w:del w:id="171" w:author="Portatil CCB" w:date="2014-03-26T22:15:00Z">
        <w:r w:rsidRPr="00444EAE" w:rsidDel="003B7537">
          <w:rPr>
            <w:color w:val="00B050"/>
          </w:rPr>
          <w:delText xml:space="preserve"> </w:delText>
        </w:r>
      </w:del>
      <w:r w:rsidRPr="00444EAE">
        <w:rPr>
          <w:color w:val="00B050"/>
        </w:rPr>
        <w:t xml:space="preserve"> ni cumplir con la entrega de las tareas.</w:t>
      </w:r>
    </w:p>
    <w:p w14:paraId="6BA04812" w14:textId="254628B5" w:rsidR="001D31AA" w:rsidRPr="00444EAE" w:rsidRDefault="001D31AA" w:rsidP="008D17AF">
      <w:pPr>
        <w:jc w:val="both"/>
        <w:rPr>
          <w:color w:val="00B050"/>
        </w:rPr>
      </w:pPr>
      <w:r w:rsidRPr="00444EAE">
        <w:rPr>
          <w:color w:val="00B050"/>
        </w:rPr>
        <w:t xml:space="preserve">En el eje de Vida </w:t>
      </w:r>
      <w:ins w:id="172" w:author="Portatil CCB" w:date="2014-03-26T22:15:00Z">
        <w:r w:rsidR="003B7537">
          <w:rPr>
            <w:color w:val="00B050"/>
          </w:rPr>
          <w:t>A</w:t>
        </w:r>
      </w:ins>
      <w:del w:id="173" w:author="Portatil CCB" w:date="2014-03-26T22:15:00Z">
        <w:r w:rsidRPr="00444EAE" w:rsidDel="003B7537">
          <w:rPr>
            <w:color w:val="00B050"/>
          </w:rPr>
          <w:delText>a</w:delText>
        </w:r>
      </w:del>
      <w:r w:rsidRPr="00444EAE">
        <w:rPr>
          <w:color w:val="00B050"/>
        </w:rPr>
        <w:t>ctiva</w:t>
      </w:r>
      <w:ins w:id="174" w:author="Portatil CCB" w:date="2014-03-26T22:15:00Z">
        <w:r w:rsidR="003B7537">
          <w:rPr>
            <w:color w:val="00B050"/>
          </w:rPr>
          <w:t>,</w:t>
        </w:r>
      </w:ins>
      <w:r w:rsidRPr="00444EAE">
        <w:rPr>
          <w:color w:val="00B050"/>
        </w:rPr>
        <w:t xml:space="preserve"> ___________________no logró tener en cuenta</w:t>
      </w:r>
      <w:del w:id="175" w:author="Portatil CCB" w:date="2014-03-26T22:15:00Z">
        <w:r w:rsidRPr="00444EAE" w:rsidDel="003B7537">
          <w:rPr>
            <w:color w:val="00B050"/>
          </w:rPr>
          <w:delText>:</w:delText>
        </w:r>
      </w:del>
      <w:r w:rsidRPr="00444EAE">
        <w:rPr>
          <w:color w:val="00B050"/>
        </w:rPr>
        <w:t xml:space="preserve"> lavarse las manos antes de comer y después de jugar, mantener su presentación personal y conservar los buenos modales en la mesa. Se le dificultó hacer los apoyos de ambos antebrazos</w:t>
      </w:r>
      <w:ins w:id="176" w:author="Portatil CCB" w:date="2014-03-26T22:16:00Z">
        <w:r w:rsidR="003B7537">
          <w:rPr>
            <w:color w:val="00B050"/>
          </w:rPr>
          <w:t>,</w:t>
        </w:r>
      </w:ins>
      <w:r w:rsidRPr="00444EAE">
        <w:rPr>
          <w:color w:val="00B050"/>
        </w:rPr>
        <w:t xml:space="preserve"> y la ubicación de la hoja</w:t>
      </w:r>
      <w:ins w:id="177" w:author="Portatil CCB" w:date="2014-03-26T22:16:00Z">
        <w:r w:rsidR="003B7537">
          <w:rPr>
            <w:color w:val="00B050"/>
          </w:rPr>
          <w:t xml:space="preserve"> de papel</w:t>
        </w:r>
      </w:ins>
      <w:r w:rsidRPr="00444EAE">
        <w:rPr>
          <w:color w:val="00B050"/>
        </w:rPr>
        <w:t>.</w:t>
      </w:r>
    </w:p>
    <w:p w14:paraId="7EF9DABD" w14:textId="0F945BFB" w:rsidR="001D31AA" w:rsidRPr="00444EAE" w:rsidRDefault="001D31AA" w:rsidP="008D17AF">
      <w:pPr>
        <w:jc w:val="both"/>
        <w:rPr>
          <w:color w:val="00B050"/>
        </w:rPr>
      </w:pPr>
      <w:r w:rsidRPr="00444EAE">
        <w:rPr>
          <w:color w:val="00B050"/>
        </w:rPr>
        <w:t>En el eje de Interacciones</w:t>
      </w:r>
      <w:ins w:id="178" w:author="Portatil CCB" w:date="2014-03-26T22:16:00Z">
        <w:r w:rsidR="003B7537">
          <w:rPr>
            <w:color w:val="00B050"/>
          </w:rPr>
          <w:t>,</w:t>
        </w:r>
      </w:ins>
      <w:r w:rsidRPr="00444EAE">
        <w:rPr>
          <w:color w:val="00B050"/>
        </w:rPr>
        <w:t xml:space="preserve"> ___________________ no logró reconocer los roles y responsabilidades que existen dentro del grupo.</w:t>
      </w:r>
    </w:p>
    <w:p w14:paraId="5E79F60E" w14:textId="77777777" w:rsidR="00933CF6" w:rsidRPr="00444EAE" w:rsidRDefault="00933CF6" w:rsidP="008D17AF">
      <w:pPr>
        <w:jc w:val="both"/>
        <w:rPr>
          <w:color w:val="FF0000"/>
          <w:u w:val="single"/>
          <w:lang w:val="es-MX"/>
        </w:rPr>
      </w:pPr>
    </w:p>
    <w:p w14:paraId="07E153A0" w14:textId="77777777" w:rsidR="00933CF6" w:rsidRPr="00444EAE" w:rsidRDefault="00933CF6" w:rsidP="008D17AF">
      <w:pPr>
        <w:jc w:val="both"/>
        <w:rPr>
          <w:color w:val="FF0000"/>
          <w:u w:val="single"/>
          <w:lang w:val="es-MX"/>
        </w:rPr>
      </w:pPr>
    </w:p>
    <w:p w14:paraId="6A51E11D" w14:textId="77777777" w:rsidR="00933CF6" w:rsidRPr="00444EAE" w:rsidRDefault="00933CF6" w:rsidP="008D17AF">
      <w:pPr>
        <w:jc w:val="both"/>
        <w:rPr>
          <w:color w:val="FF0000"/>
          <w:u w:val="single"/>
          <w:lang w:val="es-MX"/>
        </w:rPr>
      </w:pPr>
    </w:p>
    <w:p w14:paraId="032F9579" w14:textId="77777777" w:rsidR="00444EAE" w:rsidRDefault="00444EAE" w:rsidP="008D17AF">
      <w:pPr>
        <w:jc w:val="both"/>
        <w:rPr>
          <w:color w:val="FF0000"/>
          <w:u w:val="single"/>
          <w:lang w:val="es-MX"/>
        </w:rPr>
      </w:pPr>
    </w:p>
    <w:p w14:paraId="5385E666" w14:textId="77777777" w:rsidR="00444EAE" w:rsidRDefault="00444EAE" w:rsidP="008D17AF">
      <w:pPr>
        <w:jc w:val="both"/>
        <w:rPr>
          <w:color w:val="FF0000"/>
          <w:u w:val="single"/>
          <w:lang w:val="es-MX"/>
        </w:rPr>
      </w:pPr>
    </w:p>
    <w:p w14:paraId="52E4ADAC" w14:textId="77777777" w:rsidR="00444EAE" w:rsidRDefault="00444EAE" w:rsidP="008D17AF">
      <w:pPr>
        <w:jc w:val="both"/>
        <w:rPr>
          <w:color w:val="FF0000"/>
          <w:u w:val="single"/>
          <w:lang w:val="es-MX"/>
        </w:rPr>
      </w:pPr>
    </w:p>
    <w:p w14:paraId="29E78F6E" w14:textId="77777777" w:rsidR="00444EAE" w:rsidRDefault="00444EAE" w:rsidP="008D17AF">
      <w:pPr>
        <w:jc w:val="both"/>
        <w:rPr>
          <w:color w:val="FF0000"/>
          <w:u w:val="single"/>
          <w:lang w:val="es-MX"/>
        </w:rPr>
      </w:pPr>
    </w:p>
    <w:p w14:paraId="684471FF" w14:textId="77777777" w:rsidR="008D17AF" w:rsidRPr="00444EAE" w:rsidRDefault="008D17AF" w:rsidP="008D17AF">
      <w:pPr>
        <w:jc w:val="both"/>
        <w:rPr>
          <w:color w:val="FF0000"/>
          <w:u w:val="single"/>
          <w:lang w:val="es-MX"/>
        </w:rPr>
      </w:pPr>
      <w:r w:rsidRPr="00444EAE">
        <w:rPr>
          <w:color w:val="FF0000"/>
          <w:u w:val="single"/>
          <w:lang w:val="es-MX"/>
        </w:rPr>
        <w:t>Conceptualización</w:t>
      </w:r>
    </w:p>
    <w:p w14:paraId="24D63B13" w14:textId="77777777" w:rsidR="008D17AF" w:rsidRPr="00444EAE" w:rsidRDefault="008D17AF" w:rsidP="008D17AF">
      <w:pPr>
        <w:jc w:val="both"/>
        <w:rPr>
          <w:color w:val="4472C4" w:themeColor="accent5"/>
          <w:lang w:val="es-MX"/>
        </w:rPr>
      </w:pPr>
      <w:r w:rsidRPr="00444EAE">
        <w:rPr>
          <w:color w:val="4472C4" w:themeColor="accent5"/>
          <w:lang w:val="es-MX"/>
        </w:rPr>
        <w:t xml:space="preserve">Superior </w:t>
      </w:r>
    </w:p>
    <w:p w14:paraId="49A50FE8" w14:textId="584FF08E" w:rsidR="008D17AF" w:rsidRPr="00444EAE" w:rsidRDefault="008D17AF" w:rsidP="008D17AF">
      <w:pPr>
        <w:jc w:val="both"/>
        <w:rPr>
          <w:color w:val="4472C4" w:themeColor="accent5"/>
          <w:lang w:val="es-MX"/>
        </w:rPr>
      </w:pPr>
      <w:r w:rsidRPr="00444EAE">
        <w:rPr>
          <w:color w:val="4472C4" w:themeColor="accent5"/>
          <w:lang w:val="es-MX"/>
        </w:rPr>
        <w:t>Durante este segundo periodo se trabajaron los conceptos de adaptaci</w:t>
      </w:r>
      <w:r w:rsidRPr="00444EAE">
        <w:rPr>
          <w:color w:val="4472C4" w:themeColor="accent5"/>
        </w:rPr>
        <w:t xml:space="preserve">ón </w:t>
      </w:r>
      <w:r w:rsidRPr="00444EAE">
        <w:rPr>
          <w:color w:val="4472C4" w:themeColor="accent5"/>
          <w:lang w:val="es-MX"/>
        </w:rPr>
        <w:t xml:space="preserve"> (</w:t>
      </w:r>
      <w:ins w:id="179" w:author="Portatil CCB" w:date="2014-03-26T22:17:00Z">
        <w:r w:rsidR="003B7537">
          <w:rPr>
            <w:color w:val="4472C4" w:themeColor="accent5"/>
            <w:lang w:val="es-MX"/>
          </w:rPr>
          <w:t>a</w:t>
        </w:r>
      </w:ins>
      <w:del w:id="180" w:author="Portatil CCB" w:date="2014-03-26T22:17:00Z">
        <w:r w:rsidRPr="00444EAE" w:rsidDel="003B7537">
          <w:rPr>
            <w:color w:val="4472C4" w:themeColor="accent5"/>
            <w:lang w:val="es-MX"/>
          </w:rPr>
          <w:delText>A</w:delText>
        </w:r>
      </w:del>
      <w:r w:rsidRPr="00444EAE">
        <w:rPr>
          <w:color w:val="4472C4" w:themeColor="accent5"/>
          <w:lang w:val="es-MX"/>
        </w:rPr>
        <w:t xml:space="preserve">daptation), </w:t>
      </w:r>
      <w:r w:rsidR="00F2632D" w:rsidRPr="00444EAE">
        <w:rPr>
          <w:color w:val="4472C4" w:themeColor="accent5"/>
          <w:lang w:val="es-MX"/>
        </w:rPr>
        <w:t xml:space="preserve">ser vivo (living thing) </w:t>
      </w:r>
      <w:r w:rsidRPr="00444EAE">
        <w:rPr>
          <w:color w:val="4472C4" w:themeColor="accent5"/>
          <w:lang w:val="es-MX"/>
        </w:rPr>
        <w:t>, hábitat  (</w:t>
      </w:r>
      <w:ins w:id="181" w:author="Portatil CCB" w:date="2014-03-26T22:17:00Z">
        <w:r w:rsidR="003B7537">
          <w:rPr>
            <w:color w:val="4472C4" w:themeColor="accent5"/>
            <w:lang w:val="es-MX"/>
          </w:rPr>
          <w:t>h</w:t>
        </w:r>
      </w:ins>
      <w:del w:id="182" w:author="Portatil CCB" w:date="2014-03-26T22:17:00Z">
        <w:r w:rsidRPr="00444EAE" w:rsidDel="003B7537">
          <w:rPr>
            <w:color w:val="4472C4" w:themeColor="accent5"/>
            <w:lang w:val="es-MX"/>
          </w:rPr>
          <w:delText>H</w:delText>
        </w:r>
      </w:del>
      <w:r w:rsidRPr="00444EAE">
        <w:rPr>
          <w:color w:val="4472C4" w:themeColor="accent5"/>
          <w:lang w:val="es-MX"/>
        </w:rPr>
        <w:t>abitat) y supervivencia (</w:t>
      </w:r>
      <w:ins w:id="183" w:author="Portatil CCB" w:date="2014-03-26T22:17:00Z">
        <w:r w:rsidR="003B7537">
          <w:rPr>
            <w:color w:val="4472C4" w:themeColor="accent5"/>
            <w:lang w:val="es-MX"/>
          </w:rPr>
          <w:t>s</w:t>
        </w:r>
      </w:ins>
      <w:del w:id="184" w:author="Portatil CCB" w:date="2014-03-26T22:17:00Z">
        <w:r w:rsidRPr="00444EAE" w:rsidDel="003B7537">
          <w:rPr>
            <w:color w:val="4472C4" w:themeColor="accent5"/>
            <w:lang w:val="es-MX"/>
          </w:rPr>
          <w:delText>S</w:delText>
        </w:r>
      </w:del>
      <w:r w:rsidRPr="00444EAE">
        <w:rPr>
          <w:color w:val="4472C4" w:themeColor="accent5"/>
          <w:lang w:val="es-MX"/>
        </w:rPr>
        <w:t>urvival) bajo el tema transdisciplinario “Cómo funciona el mundo”  (How the World Works). Para su evaluación su</w:t>
      </w:r>
      <w:r w:rsidR="00F2632D" w:rsidRPr="00444EAE">
        <w:rPr>
          <w:color w:val="4472C4" w:themeColor="accent5"/>
          <w:lang w:val="es-MX"/>
        </w:rPr>
        <w:t>mativa (Performance Assessment)</w:t>
      </w:r>
      <w:ins w:id="185" w:author="Portatil CCB" w:date="2014-03-26T22:17:00Z">
        <w:r w:rsidR="003B7537">
          <w:rPr>
            <w:color w:val="4472C4" w:themeColor="accent5"/>
            <w:lang w:val="es-MX"/>
          </w:rPr>
          <w:t>,</w:t>
        </w:r>
      </w:ins>
      <w:r w:rsidR="00F2632D" w:rsidRPr="00444EAE">
        <w:rPr>
          <w:color w:val="4472C4" w:themeColor="accent5"/>
          <w:lang w:val="es-MX"/>
        </w:rPr>
        <w:t>_______________</w:t>
      </w:r>
      <w:r w:rsidRPr="00444EAE">
        <w:rPr>
          <w:color w:val="4472C4" w:themeColor="accent5"/>
          <w:lang w:val="es-MX"/>
        </w:rPr>
        <w:t>escogió la elaboración de</w:t>
      </w:r>
      <w:r w:rsidR="00F2632D" w:rsidRPr="00444EAE">
        <w:rPr>
          <w:color w:val="4472C4" w:themeColor="accent5"/>
          <w:lang w:val="es-MX"/>
        </w:rPr>
        <w:t xml:space="preserve"> un diorama</w:t>
      </w:r>
      <w:r w:rsidR="00C05B88" w:rsidRPr="00444EAE">
        <w:rPr>
          <w:color w:val="4472C4" w:themeColor="accent5"/>
          <w:lang w:val="es-MX"/>
        </w:rPr>
        <w:t xml:space="preserve"> sobre _______________</w:t>
      </w:r>
      <w:r w:rsidRPr="00444EAE">
        <w:rPr>
          <w:color w:val="4472C4" w:themeColor="accent5"/>
          <w:lang w:val="es-MX"/>
        </w:rPr>
        <w:t xml:space="preserve">, con </w:t>
      </w:r>
      <w:r w:rsidR="00DA2DDF" w:rsidRPr="00444EAE">
        <w:rPr>
          <w:color w:val="4472C4" w:themeColor="accent5"/>
          <w:lang w:val="es-MX"/>
        </w:rPr>
        <w:t>el</w:t>
      </w:r>
      <w:r w:rsidRPr="00444EAE">
        <w:rPr>
          <w:color w:val="4472C4" w:themeColor="accent5"/>
          <w:lang w:val="es-MX"/>
        </w:rPr>
        <w:t xml:space="preserve"> cual  demostró la comprensión de los diferentes conceptos mencionados anteriormente.</w:t>
      </w:r>
      <w:r w:rsidRPr="00444EAE">
        <w:rPr>
          <w:color w:val="4472C4" w:themeColor="accent5"/>
        </w:rPr>
        <w:t xml:space="preserve"> </w:t>
      </w:r>
      <w:r w:rsidRPr="00444EAE">
        <w:rPr>
          <w:rFonts w:cs="Arial"/>
          <w:color w:val="4472C4" w:themeColor="accent5"/>
        </w:rPr>
        <w:t>Se mostró bastante involucrado/a al  observar con atención y llevar su registro adecuadamente en la</w:t>
      </w:r>
      <w:r w:rsidR="00F06CD2" w:rsidRPr="00444EAE">
        <w:rPr>
          <w:rFonts w:cs="Arial"/>
          <w:color w:val="4472C4" w:themeColor="accent5"/>
        </w:rPr>
        <w:t>s</w:t>
      </w:r>
      <w:r w:rsidRPr="00444EAE">
        <w:rPr>
          <w:rFonts w:cs="Arial"/>
          <w:color w:val="4472C4" w:themeColor="accent5"/>
        </w:rPr>
        <w:t xml:space="preserve"> salida</w:t>
      </w:r>
      <w:r w:rsidR="00F06CD2" w:rsidRPr="00444EAE">
        <w:rPr>
          <w:rFonts w:cs="Arial"/>
          <w:color w:val="4472C4" w:themeColor="accent5"/>
        </w:rPr>
        <w:t>s</w:t>
      </w:r>
      <w:r w:rsidRPr="00444EAE">
        <w:rPr>
          <w:rFonts w:cs="Arial"/>
          <w:color w:val="4472C4" w:themeColor="accent5"/>
        </w:rPr>
        <w:t xml:space="preserve"> pedagógica</w:t>
      </w:r>
      <w:r w:rsidR="00F06CD2" w:rsidRPr="00444EAE">
        <w:rPr>
          <w:rFonts w:cs="Arial"/>
          <w:color w:val="4472C4" w:themeColor="accent5"/>
        </w:rPr>
        <w:t>s</w:t>
      </w:r>
      <w:r w:rsidRPr="00444EAE">
        <w:rPr>
          <w:rFonts w:cs="Arial"/>
          <w:color w:val="4472C4" w:themeColor="accent5"/>
        </w:rPr>
        <w:t xml:space="preserve"> al Zoológico</w:t>
      </w:r>
      <w:r w:rsidR="00F06CD2" w:rsidRPr="00444EAE">
        <w:rPr>
          <w:rFonts w:cs="Arial"/>
          <w:color w:val="4472C4" w:themeColor="accent5"/>
        </w:rPr>
        <w:t xml:space="preserve"> y al Museo de Ciencias</w:t>
      </w:r>
      <w:r w:rsidRPr="00444EAE">
        <w:rPr>
          <w:rFonts w:cs="Arial"/>
          <w:color w:val="4472C4" w:themeColor="accent5"/>
        </w:rPr>
        <w:t>. Evidenció con sus aportes la comprensión de los aprendizajes perdurables  planteados en la unidad, identificando, en ocasiones, relaciones y conexiones entre ellos y sus propias experiencias.</w:t>
      </w:r>
      <w:r w:rsidRPr="00444EAE">
        <w:rPr>
          <w:color w:val="4472C4" w:themeColor="accent5"/>
          <w:lang w:val="es-MX"/>
        </w:rPr>
        <w:t xml:space="preserve"> Construyó sus propios significados  al ser parte activa en la preparación de su presentación, </w:t>
      </w:r>
      <w:del w:id="186" w:author="Portatil CCB" w:date="2014-03-26T22:18:00Z">
        <w:r w:rsidRPr="00444EAE" w:rsidDel="003B7537">
          <w:rPr>
            <w:color w:val="4472C4" w:themeColor="accent5"/>
            <w:lang w:val="es-MX"/>
          </w:rPr>
          <w:delText xml:space="preserve"> </w:delText>
        </w:r>
      </w:del>
      <w:r w:rsidRPr="00444EAE">
        <w:rPr>
          <w:color w:val="4472C4" w:themeColor="accent5"/>
          <w:lang w:val="es-MX"/>
        </w:rPr>
        <w:t>estableciendo relaciones en</w:t>
      </w:r>
      <w:r w:rsidR="00902260" w:rsidRPr="00444EAE">
        <w:rPr>
          <w:color w:val="4472C4" w:themeColor="accent5"/>
          <w:lang w:val="es-MX"/>
        </w:rPr>
        <w:t>tre</w:t>
      </w:r>
      <w:r w:rsidRPr="00444EAE">
        <w:rPr>
          <w:color w:val="4472C4" w:themeColor="accent5"/>
          <w:lang w:val="es-MX"/>
        </w:rPr>
        <w:t xml:space="preserve"> lo que sabía anteriormente y lo que fue  adquiriendo.  </w:t>
      </w:r>
    </w:p>
    <w:p w14:paraId="5C602679" w14:textId="5B12C067" w:rsidR="008D17AF" w:rsidRPr="00444EAE" w:rsidRDefault="008D17AF" w:rsidP="008D17AF">
      <w:pPr>
        <w:jc w:val="both"/>
        <w:rPr>
          <w:color w:val="4472C4" w:themeColor="accent5"/>
          <w:lang w:val="es-MX"/>
        </w:rPr>
      </w:pPr>
      <w:r w:rsidRPr="00444EAE">
        <w:rPr>
          <w:color w:val="4472C4" w:themeColor="accent5"/>
          <w:lang w:val="es-MX"/>
        </w:rPr>
        <w:t>Igualmente</w:t>
      </w:r>
      <w:ins w:id="187" w:author="Portatil CCB" w:date="2014-03-26T22:18:00Z">
        <w:r w:rsidR="003B7537">
          <w:rPr>
            <w:color w:val="4472C4" w:themeColor="accent5"/>
            <w:lang w:val="es-MX"/>
          </w:rPr>
          <w:t>,</w:t>
        </w:r>
      </w:ins>
      <w:r w:rsidRPr="00444EAE">
        <w:rPr>
          <w:color w:val="4472C4" w:themeColor="accent5"/>
          <w:lang w:val="es-MX"/>
        </w:rPr>
        <w:t xml:space="preserve"> en el tema transdisciplinario “Cómo nos </w:t>
      </w:r>
      <w:commentRangeStart w:id="188"/>
      <w:r w:rsidRPr="00444EAE">
        <w:rPr>
          <w:color w:val="4472C4" w:themeColor="accent5"/>
          <w:lang w:val="es-MX"/>
        </w:rPr>
        <w:t>organizamos</w:t>
      </w:r>
      <w:commentRangeEnd w:id="188"/>
      <w:r w:rsidRPr="00444EAE">
        <w:rPr>
          <w:rStyle w:val="CommentReference"/>
          <w:color w:val="4472C4" w:themeColor="accent5"/>
          <w:sz w:val="22"/>
          <w:szCs w:val="22"/>
        </w:rPr>
        <w:commentReference w:id="188"/>
      </w:r>
      <w:r w:rsidRPr="00444EAE">
        <w:rPr>
          <w:color w:val="4472C4" w:themeColor="accent5"/>
          <w:lang w:val="es-MX"/>
        </w:rPr>
        <w:t>” (How We Organise Ourselves) se trabajaron los conceptos de</w:t>
      </w:r>
      <w:r w:rsidR="003B2186" w:rsidRPr="00444EAE">
        <w:rPr>
          <w:color w:val="4472C4" w:themeColor="accent5"/>
          <w:lang w:val="es-MX"/>
        </w:rPr>
        <w:t xml:space="preserve"> trabajo en equipo (</w:t>
      </w:r>
      <w:ins w:id="189" w:author="Portatil CCB" w:date="2014-03-26T22:18:00Z">
        <w:r w:rsidR="003B7537">
          <w:rPr>
            <w:color w:val="4472C4" w:themeColor="accent5"/>
            <w:lang w:val="es-MX"/>
          </w:rPr>
          <w:t>t</w:t>
        </w:r>
      </w:ins>
      <w:del w:id="190" w:author="Portatil CCB" w:date="2014-03-26T22:18:00Z">
        <w:r w:rsidR="003B2186" w:rsidRPr="00444EAE" w:rsidDel="003B7537">
          <w:rPr>
            <w:color w:val="4472C4" w:themeColor="accent5"/>
            <w:lang w:val="es-MX"/>
          </w:rPr>
          <w:delText>T</w:delText>
        </w:r>
      </w:del>
      <w:r w:rsidR="003B2186" w:rsidRPr="00444EAE">
        <w:rPr>
          <w:color w:val="4472C4" w:themeColor="accent5"/>
          <w:lang w:val="es-MX"/>
        </w:rPr>
        <w:t xml:space="preserve">eam </w:t>
      </w:r>
      <w:ins w:id="191" w:author="Portatil CCB" w:date="2014-03-26T22:18:00Z">
        <w:r w:rsidR="003B7537">
          <w:rPr>
            <w:color w:val="4472C4" w:themeColor="accent5"/>
            <w:lang w:val="es-MX"/>
          </w:rPr>
          <w:t>w</w:t>
        </w:r>
      </w:ins>
      <w:del w:id="192" w:author="Portatil CCB" w:date="2014-03-26T22:18:00Z">
        <w:r w:rsidR="003B2186" w:rsidRPr="00444EAE" w:rsidDel="003B7537">
          <w:rPr>
            <w:color w:val="4472C4" w:themeColor="accent5"/>
            <w:lang w:val="es-MX"/>
          </w:rPr>
          <w:delText>W</w:delText>
        </w:r>
      </w:del>
      <w:r w:rsidR="003B2186" w:rsidRPr="00444EAE">
        <w:rPr>
          <w:color w:val="4472C4" w:themeColor="accent5"/>
          <w:lang w:val="es-MX"/>
        </w:rPr>
        <w:t>ork)</w:t>
      </w:r>
      <w:r w:rsidRPr="00444EAE">
        <w:rPr>
          <w:color w:val="4472C4" w:themeColor="accent5"/>
          <w:lang w:val="es-MX"/>
        </w:rPr>
        <w:t>, meta  (</w:t>
      </w:r>
      <w:ins w:id="193" w:author="Portatil CCB" w:date="2014-03-26T22:18:00Z">
        <w:r w:rsidR="003B7537">
          <w:rPr>
            <w:color w:val="4472C4" w:themeColor="accent5"/>
            <w:lang w:val="es-MX"/>
          </w:rPr>
          <w:t>g</w:t>
        </w:r>
      </w:ins>
      <w:del w:id="194" w:author="Portatil CCB" w:date="2014-03-26T22:18:00Z">
        <w:r w:rsidRPr="00444EAE" w:rsidDel="003B7537">
          <w:rPr>
            <w:color w:val="4472C4" w:themeColor="accent5"/>
            <w:lang w:val="es-MX"/>
          </w:rPr>
          <w:delText>G</w:delText>
        </w:r>
      </w:del>
      <w:r w:rsidRPr="00444EAE">
        <w:rPr>
          <w:color w:val="4472C4" w:themeColor="accent5"/>
          <w:lang w:val="es-MX"/>
        </w:rPr>
        <w:t xml:space="preserve">oal) </w:t>
      </w:r>
      <w:r w:rsidR="00B72868" w:rsidRPr="00444EAE">
        <w:rPr>
          <w:color w:val="4472C4" w:themeColor="accent5"/>
          <w:lang w:val="es-MX"/>
        </w:rPr>
        <w:t xml:space="preserve">y </w:t>
      </w:r>
      <w:r w:rsidRPr="00444EAE">
        <w:rPr>
          <w:color w:val="4472C4" w:themeColor="accent5"/>
          <w:lang w:val="es-MX"/>
        </w:rPr>
        <w:t>contribución individual  (</w:t>
      </w:r>
      <w:ins w:id="195" w:author="Portatil CCB" w:date="2014-03-26T22:18:00Z">
        <w:r w:rsidR="003B7537">
          <w:rPr>
            <w:color w:val="4472C4" w:themeColor="accent5"/>
            <w:lang w:val="es-MX"/>
          </w:rPr>
          <w:t>i</w:t>
        </w:r>
      </w:ins>
      <w:del w:id="196" w:author="Portatil CCB" w:date="2014-03-26T22:18:00Z">
        <w:r w:rsidRPr="00444EAE" w:rsidDel="003B7537">
          <w:rPr>
            <w:color w:val="4472C4" w:themeColor="accent5"/>
            <w:lang w:val="es-MX"/>
          </w:rPr>
          <w:delText>I</w:delText>
        </w:r>
      </w:del>
      <w:r w:rsidRPr="00444EAE">
        <w:rPr>
          <w:color w:val="4472C4" w:themeColor="accent5"/>
          <w:lang w:val="es-MX"/>
        </w:rPr>
        <w:t xml:space="preserve">ndividual </w:t>
      </w:r>
      <w:ins w:id="197" w:author="Portatil CCB" w:date="2014-03-26T22:18:00Z">
        <w:r w:rsidR="003B7537">
          <w:rPr>
            <w:color w:val="4472C4" w:themeColor="accent5"/>
            <w:lang w:val="es-MX"/>
          </w:rPr>
          <w:t>c</w:t>
        </w:r>
      </w:ins>
      <w:del w:id="198" w:author="Portatil CCB" w:date="2014-03-26T22:18:00Z">
        <w:r w:rsidRPr="00444EAE" w:rsidDel="003B7537">
          <w:rPr>
            <w:color w:val="4472C4" w:themeColor="accent5"/>
            <w:lang w:val="es-MX"/>
          </w:rPr>
          <w:delText>C</w:delText>
        </w:r>
      </w:del>
      <w:r w:rsidRPr="00444EAE">
        <w:rPr>
          <w:color w:val="4472C4" w:themeColor="accent5"/>
          <w:lang w:val="es-MX"/>
        </w:rPr>
        <w:t xml:space="preserve">ontribution). _______dio claros ejemplos de  cómo las personas se organizan para lograr una meta en común, y la importancia de cumplir con responsabilidad </w:t>
      </w:r>
      <w:r w:rsidR="00B72868" w:rsidRPr="00444EAE">
        <w:rPr>
          <w:color w:val="4472C4" w:themeColor="accent5"/>
          <w:lang w:val="es-MX"/>
        </w:rPr>
        <w:t>y/o</w:t>
      </w:r>
      <w:r w:rsidR="00F55300" w:rsidRPr="00444EAE">
        <w:rPr>
          <w:color w:val="4472C4" w:themeColor="accent5"/>
          <w:lang w:val="es-MX"/>
        </w:rPr>
        <w:t xml:space="preserve"> </w:t>
      </w:r>
      <w:r w:rsidR="00B72868" w:rsidRPr="00444EAE">
        <w:rPr>
          <w:color w:val="4472C4" w:themeColor="accent5"/>
          <w:lang w:val="es-MX"/>
        </w:rPr>
        <w:t>contribución individual</w:t>
      </w:r>
      <w:r w:rsidRPr="00444EAE">
        <w:rPr>
          <w:color w:val="4472C4" w:themeColor="accent5"/>
          <w:lang w:val="es-MX"/>
        </w:rPr>
        <w:t xml:space="preserve">. </w:t>
      </w:r>
      <w:del w:id="199" w:author="Portatil CCB" w:date="2014-03-26T22:19:00Z">
        <w:r w:rsidRPr="00444EAE" w:rsidDel="003B7537">
          <w:rPr>
            <w:color w:val="4472C4" w:themeColor="accent5"/>
            <w:lang w:val="es-MX"/>
          </w:rPr>
          <w:delText xml:space="preserve">______,  logró </w:delText>
        </w:r>
      </w:del>
      <w:ins w:id="200" w:author="Portatil CCB" w:date="2014-03-26T22:19:00Z">
        <w:r w:rsidR="003B7537">
          <w:rPr>
            <w:color w:val="4472C4" w:themeColor="accent5"/>
            <w:lang w:val="es-MX"/>
          </w:rPr>
          <w:t>L</w:t>
        </w:r>
        <w:r w:rsidR="003B7537" w:rsidRPr="00444EAE">
          <w:rPr>
            <w:color w:val="4472C4" w:themeColor="accent5"/>
            <w:lang w:val="es-MX"/>
          </w:rPr>
          <w:t xml:space="preserve">ogró </w:t>
        </w:r>
      </w:ins>
      <w:r w:rsidRPr="00444EAE">
        <w:rPr>
          <w:color w:val="4472C4" w:themeColor="accent5"/>
          <w:lang w:val="es-MX"/>
        </w:rPr>
        <w:t>hacer constantemente conexiones en su proceso de aprendizaje y ampliar su capacidad de pensamiento crítico, demostrándolo  a través sus diferentes intervenciones.</w:t>
      </w:r>
    </w:p>
    <w:p w14:paraId="6FB0DF13" w14:textId="77777777" w:rsidR="008D17AF" w:rsidRPr="00444EAE" w:rsidRDefault="008D17AF" w:rsidP="008D17AF">
      <w:pPr>
        <w:jc w:val="both"/>
        <w:rPr>
          <w:color w:val="4472C4" w:themeColor="accent5"/>
          <w:lang w:val="es-MX"/>
        </w:rPr>
      </w:pPr>
      <w:r w:rsidRPr="00444EAE">
        <w:rPr>
          <w:color w:val="4472C4" w:themeColor="accent5"/>
          <w:lang w:val="es-MX"/>
        </w:rPr>
        <w:t>Alto</w:t>
      </w:r>
    </w:p>
    <w:p w14:paraId="6F6AC40D" w14:textId="3441CE37" w:rsidR="008D17AF" w:rsidRPr="00444EAE" w:rsidRDefault="008D17AF" w:rsidP="008D17AF">
      <w:pPr>
        <w:jc w:val="both"/>
        <w:rPr>
          <w:color w:val="4472C4" w:themeColor="accent5"/>
          <w:lang w:val="es-MX"/>
        </w:rPr>
      </w:pPr>
      <w:r w:rsidRPr="00444EAE">
        <w:rPr>
          <w:color w:val="4472C4" w:themeColor="accent5"/>
          <w:lang w:val="es-MX"/>
        </w:rPr>
        <w:t>Durante este segundo periodo se trabajaron los conceptos de adaptaci</w:t>
      </w:r>
      <w:r w:rsidRPr="00444EAE">
        <w:rPr>
          <w:color w:val="4472C4" w:themeColor="accent5"/>
        </w:rPr>
        <w:t xml:space="preserve">ón </w:t>
      </w:r>
      <w:r w:rsidRPr="00444EAE">
        <w:rPr>
          <w:color w:val="4472C4" w:themeColor="accent5"/>
          <w:lang w:val="es-MX"/>
        </w:rPr>
        <w:t xml:space="preserve"> (</w:t>
      </w:r>
      <w:ins w:id="201" w:author="Portatil CCB" w:date="2014-03-26T22:19:00Z">
        <w:r w:rsidR="003B7537">
          <w:rPr>
            <w:color w:val="4472C4" w:themeColor="accent5"/>
            <w:lang w:val="es-MX"/>
          </w:rPr>
          <w:t>a</w:t>
        </w:r>
      </w:ins>
      <w:del w:id="202" w:author="Portatil CCB" w:date="2014-03-26T22:19:00Z">
        <w:r w:rsidRPr="00444EAE" w:rsidDel="003B7537">
          <w:rPr>
            <w:color w:val="4472C4" w:themeColor="accent5"/>
            <w:lang w:val="es-MX"/>
          </w:rPr>
          <w:delText>A</w:delText>
        </w:r>
      </w:del>
      <w:r w:rsidRPr="00444EAE">
        <w:rPr>
          <w:color w:val="4472C4" w:themeColor="accent5"/>
          <w:lang w:val="es-MX"/>
        </w:rPr>
        <w:t xml:space="preserve">daptation), </w:t>
      </w:r>
      <w:r w:rsidR="00C05B88" w:rsidRPr="00444EAE">
        <w:rPr>
          <w:color w:val="4472C4" w:themeColor="accent5"/>
          <w:lang w:val="es-MX"/>
        </w:rPr>
        <w:t>ser vivo (living thing</w:t>
      </w:r>
      <w:ins w:id="203" w:author="Portatil CCB" w:date="2014-03-26T22:19:00Z">
        <w:r w:rsidR="003B7537">
          <w:rPr>
            <w:color w:val="4472C4" w:themeColor="accent5"/>
            <w:lang w:val="es-MX"/>
          </w:rPr>
          <w:t>)</w:t>
        </w:r>
      </w:ins>
      <w:r w:rsidR="00C05B88" w:rsidRPr="00444EAE">
        <w:rPr>
          <w:color w:val="4472C4" w:themeColor="accent5"/>
          <w:lang w:val="es-MX"/>
        </w:rPr>
        <w:t xml:space="preserve">, </w:t>
      </w:r>
      <w:r w:rsidRPr="00444EAE">
        <w:rPr>
          <w:color w:val="4472C4" w:themeColor="accent5"/>
          <w:lang w:val="es-MX"/>
        </w:rPr>
        <w:t>hábitat  (</w:t>
      </w:r>
      <w:ins w:id="204" w:author="Portatil CCB" w:date="2014-03-26T22:19:00Z">
        <w:r w:rsidR="003B7537">
          <w:rPr>
            <w:color w:val="4472C4" w:themeColor="accent5"/>
            <w:lang w:val="es-MX"/>
          </w:rPr>
          <w:t>h</w:t>
        </w:r>
      </w:ins>
      <w:del w:id="205" w:author="Portatil CCB" w:date="2014-03-26T22:19:00Z">
        <w:r w:rsidRPr="00444EAE" w:rsidDel="003B7537">
          <w:rPr>
            <w:color w:val="4472C4" w:themeColor="accent5"/>
            <w:lang w:val="es-MX"/>
          </w:rPr>
          <w:delText>H</w:delText>
        </w:r>
      </w:del>
      <w:r w:rsidRPr="00444EAE">
        <w:rPr>
          <w:color w:val="4472C4" w:themeColor="accent5"/>
          <w:lang w:val="es-MX"/>
        </w:rPr>
        <w:t>abitat) y supervivencia (</w:t>
      </w:r>
      <w:ins w:id="206" w:author="Portatil CCB" w:date="2014-03-26T22:19:00Z">
        <w:r w:rsidR="003B7537">
          <w:rPr>
            <w:color w:val="4472C4" w:themeColor="accent5"/>
            <w:lang w:val="es-MX"/>
          </w:rPr>
          <w:t>s</w:t>
        </w:r>
      </w:ins>
      <w:del w:id="207" w:author="Portatil CCB" w:date="2014-03-26T22:19:00Z">
        <w:r w:rsidRPr="00444EAE" w:rsidDel="003B7537">
          <w:rPr>
            <w:color w:val="4472C4" w:themeColor="accent5"/>
            <w:lang w:val="es-MX"/>
          </w:rPr>
          <w:delText>S</w:delText>
        </w:r>
      </w:del>
      <w:r w:rsidRPr="00444EAE">
        <w:rPr>
          <w:color w:val="4472C4" w:themeColor="accent5"/>
          <w:lang w:val="es-MX"/>
        </w:rPr>
        <w:t xml:space="preserve">urvival) bajo el tema transdisciplinario “Cómo funciona el mundo”  </w:t>
      </w:r>
      <w:r w:rsidR="00C05B88" w:rsidRPr="00444EAE">
        <w:rPr>
          <w:color w:val="4472C4" w:themeColor="accent5"/>
          <w:lang w:val="es-MX"/>
        </w:rPr>
        <w:t>(How the World Works)</w:t>
      </w:r>
      <w:ins w:id="208" w:author="Portatil CCB" w:date="2014-03-26T22:20:00Z">
        <w:r w:rsidR="003B7537">
          <w:rPr>
            <w:color w:val="4472C4" w:themeColor="accent5"/>
            <w:lang w:val="es-MX"/>
          </w:rPr>
          <w:t>.</w:t>
        </w:r>
      </w:ins>
      <w:del w:id="209" w:author="Portatil CCB" w:date="2014-03-26T22:20:00Z">
        <w:r w:rsidR="00C05B88" w:rsidRPr="00444EAE" w:rsidDel="003B7537">
          <w:rPr>
            <w:color w:val="4472C4" w:themeColor="accent5"/>
            <w:lang w:val="es-MX"/>
          </w:rPr>
          <w:delText>,</w:delText>
        </w:r>
      </w:del>
      <w:r w:rsidR="00C05B88" w:rsidRPr="00444EAE">
        <w:rPr>
          <w:color w:val="4472C4" w:themeColor="accent5"/>
          <w:lang w:val="es-MX"/>
        </w:rPr>
        <w:t xml:space="preserve"> P</w:t>
      </w:r>
      <w:r w:rsidRPr="00444EAE">
        <w:rPr>
          <w:color w:val="4472C4" w:themeColor="accent5"/>
          <w:lang w:val="es-MX"/>
        </w:rPr>
        <w:t>ara su evaluación sumativa (Performance Assessment)</w:t>
      </w:r>
      <w:ins w:id="210" w:author="Portatil CCB" w:date="2014-03-26T22:20:00Z">
        <w:r w:rsidR="00C215F6">
          <w:rPr>
            <w:color w:val="4472C4" w:themeColor="accent5"/>
            <w:lang w:val="es-MX"/>
          </w:rPr>
          <w:t>,</w:t>
        </w:r>
      </w:ins>
      <w:r w:rsidRPr="00444EAE">
        <w:rPr>
          <w:color w:val="4472C4" w:themeColor="accent5"/>
          <w:lang w:val="es-MX"/>
        </w:rPr>
        <w:t xml:space="preserve"> </w:t>
      </w:r>
      <w:r w:rsidR="00C05B88" w:rsidRPr="00444EAE">
        <w:rPr>
          <w:color w:val="4472C4" w:themeColor="accent5"/>
          <w:lang w:val="es-MX"/>
        </w:rPr>
        <w:t>________________</w:t>
      </w:r>
      <w:r w:rsidRPr="00444EAE">
        <w:rPr>
          <w:color w:val="4472C4" w:themeColor="accent5"/>
          <w:lang w:val="es-MX"/>
        </w:rPr>
        <w:t xml:space="preserve">escogió la elaboración de </w:t>
      </w:r>
      <w:r w:rsidR="00C05B88" w:rsidRPr="00444EAE">
        <w:rPr>
          <w:color w:val="4472C4" w:themeColor="accent5"/>
          <w:lang w:val="es-MX"/>
        </w:rPr>
        <w:t>un diorama sobre _____________</w:t>
      </w:r>
      <w:r w:rsidRPr="00444EAE">
        <w:rPr>
          <w:color w:val="4472C4" w:themeColor="accent5"/>
          <w:lang w:val="es-MX"/>
        </w:rPr>
        <w:t xml:space="preserve">, con </w:t>
      </w:r>
      <w:r w:rsidR="00DA2DDF" w:rsidRPr="00444EAE">
        <w:rPr>
          <w:color w:val="4472C4" w:themeColor="accent5"/>
          <w:lang w:val="es-MX"/>
        </w:rPr>
        <w:t>el</w:t>
      </w:r>
      <w:r w:rsidRPr="00444EAE">
        <w:rPr>
          <w:color w:val="4472C4" w:themeColor="accent5"/>
          <w:lang w:val="es-MX"/>
        </w:rPr>
        <w:t xml:space="preserve"> cual  demostró la comprensión </w:t>
      </w:r>
      <w:del w:id="211" w:author="Eleine" w:date="2014-03-27T12:05:00Z">
        <w:r w:rsidRPr="00444EAE" w:rsidDel="00D031C9">
          <w:rPr>
            <w:color w:val="4472C4" w:themeColor="accent5"/>
            <w:lang w:val="es-MX"/>
          </w:rPr>
          <w:delText xml:space="preserve">de </w:delText>
        </w:r>
        <w:commentRangeStart w:id="212"/>
        <w:commentRangeStart w:id="213"/>
        <w:r w:rsidRPr="00444EAE" w:rsidDel="00D031C9">
          <w:rPr>
            <w:color w:val="4472C4" w:themeColor="accent5"/>
            <w:lang w:val="es-MX"/>
          </w:rPr>
          <w:delText>casi</w:delText>
        </w:r>
      </w:del>
      <w:ins w:id="214" w:author="Eleine" w:date="2014-03-27T12:05:00Z">
        <w:r w:rsidR="00D031C9">
          <w:rPr>
            <w:color w:val="4472C4" w:themeColor="accent5"/>
            <w:lang w:val="es-MX"/>
          </w:rPr>
          <w:t xml:space="preserve">de </w:t>
        </w:r>
      </w:ins>
      <w:r w:rsidRPr="00444EAE">
        <w:rPr>
          <w:color w:val="4472C4" w:themeColor="accent5"/>
          <w:lang w:val="es-MX"/>
        </w:rPr>
        <w:t xml:space="preserve"> todos </w:t>
      </w:r>
      <w:commentRangeEnd w:id="212"/>
      <w:r w:rsidR="00C215F6">
        <w:rPr>
          <w:rStyle w:val="CommentReference"/>
          <w:lang w:val="en-US"/>
        </w:rPr>
        <w:commentReference w:id="212"/>
      </w:r>
      <w:commentRangeEnd w:id="213"/>
      <w:r w:rsidR="00C215F6">
        <w:rPr>
          <w:rStyle w:val="CommentReference"/>
          <w:lang w:val="en-US"/>
        </w:rPr>
        <w:commentReference w:id="213"/>
      </w:r>
      <w:r w:rsidRPr="00444EAE">
        <w:rPr>
          <w:color w:val="4472C4" w:themeColor="accent5"/>
          <w:lang w:val="es-MX"/>
        </w:rPr>
        <w:t>los conceptos mencionados anteriormente.</w:t>
      </w:r>
      <w:del w:id="215" w:author="Eleine" w:date="2014-03-27T12:06:00Z">
        <w:r w:rsidRPr="00444EAE" w:rsidDel="00D031C9">
          <w:rPr>
            <w:color w:val="4472C4" w:themeColor="accent5"/>
          </w:rPr>
          <w:delText xml:space="preserve"> </w:delText>
        </w:r>
        <w:r w:rsidRPr="00444EAE" w:rsidDel="00D031C9">
          <w:rPr>
            <w:rFonts w:cs="Arial"/>
            <w:color w:val="4472C4" w:themeColor="accent5"/>
          </w:rPr>
          <w:delText>Se mostró involucrada</w:delText>
        </w:r>
      </w:del>
      <w:ins w:id="216" w:author="Portatil CCB" w:date="2014-03-26T22:21:00Z">
        <w:del w:id="217" w:author="Eleine" w:date="2014-03-27T12:06:00Z">
          <w:r w:rsidR="00C215F6" w:rsidDel="00D031C9">
            <w:rPr>
              <w:rFonts w:cs="Arial"/>
              <w:color w:val="4472C4" w:themeColor="accent5"/>
            </w:rPr>
            <w:delText>evidenció su involucramiento</w:delText>
          </w:r>
        </w:del>
      </w:ins>
      <w:del w:id="218" w:author="Eleine" w:date="2014-03-27T12:06:00Z">
        <w:r w:rsidRPr="00444EAE" w:rsidDel="00D031C9">
          <w:rPr>
            <w:rFonts w:cs="Arial"/>
            <w:color w:val="4472C4" w:themeColor="accent5"/>
          </w:rPr>
          <w:delText xml:space="preserve"> al  observar con atención y llevar su registro en la</w:delText>
        </w:r>
        <w:r w:rsidR="00F55300" w:rsidRPr="00444EAE" w:rsidDel="00D031C9">
          <w:rPr>
            <w:rFonts w:cs="Arial"/>
            <w:color w:val="4472C4" w:themeColor="accent5"/>
          </w:rPr>
          <w:delText>s</w:delText>
        </w:r>
        <w:r w:rsidRPr="00444EAE" w:rsidDel="00D031C9">
          <w:rPr>
            <w:rFonts w:cs="Arial"/>
            <w:color w:val="4472C4" w:themeColor="accent5"/>
          </w:rPr>
          <w:delText xml:space="preserve"> salida</w:delText>
        </w:r>
        <w:r w:rsidR="00F55300" w:rsidRPr="00444EAE" w:rsidDel="00D031C9">
          <w:rPr>
            <w:rFonts w:cs="Arial"/>
            <w:color w:val="4472C4" w:themeColor="accent5"/>
          </w:rPr>
          <w:delText>s</w:delText>
        </w:r>
        <w:r w:rsidRPr="00444EAE" w:rsidDel="00D031C9">
          <w:rPr>
            <w:rFonts w:cs="Arial"/>
            <w:color w:val="4472C4" w:themeColor="accent5"/>
          </w:rPr>
          <w:delText xml:space="preserve"> pedagógica</w:delText>
        </w:r>
      </w:del>
      <w:ins w:id="219" w:author="Portatil CCB" w:date="2014-03-26T22:21:00Z">
        <w:del w:id="220" w:author="Eleine" w:date="2014-03-27T12:06:00Z">
          <w:r w:rsidR="00C215F6" w:rsidDel="00D031C9">
            <w:rPr>
              <w:rFonts w:cs="Arial"/>
              <w:color w:val="4472C4" w:themeColor="accent5"/>
            </w:rPr>
            <w:delText>s</w:delText>
          </w:r>
        </w:del>
      </w:ins>
      <w:del w:id="221" w:author="Eleine" w:date="2014-03-27T12:06:00Z">
        <w:r w:rsidRPr="00444EAE" w:rsidDel="00D031C9">
          <w:rPr>
            <w:rFonts w:cs="Arial"/>
            <w:color w:val="4472C4" w:themeColor="accent5"/>
          </w:rPr>
          <w:delText xml:space="preserve"> al Zoológico</w:delText>
        </w:r>
        <w:r w:rsidR="00F55300" w:rsidRPr="00444EAE" w:rsidDel="00D031C9">
          <w:rPr>
            <w:rFonts w:cs="Arial"/>
            <w:color w:val="4472C4" w:themeColor="accent5"/>
          </w:rPr>
          <w:delText xml:space="preserve"> y al Museo de Ciencias</w:delText>
        </w:r>
      </w:del>
      <w:r w:rsidRPr="00444EAE">
        <w:rPr>
          <w:rFonts w:cs="Arial"/>
          <w:color w:val="4472C4" w:themeColor="accent5"/>
        </w:rPr>
        <w:t xml:space="preserve">. </w:t>
      </w:r>
      <w:del w:id="222" w:author="Portatil CCB" w:date="2014-03-26T22:22:00Z">
        <w:r w:rsidRPr="00444EAE" w:rsidDel="00C215F6">
          <w:rPr>
            <w:rFonts w:cs="Arial"/>
            <w:color w:val="4472C4" w:themeColor="accent5"/>
          </w:rPr>
          <w:delText>Evidenció con</w:delText>
        </w:r>
      </w:del>
      <w:ins w:id="223" w:author="Portatil CCB" w:date="2014-03-26T22:22:00Z">
        <w:r w:rsidR="00C215F6">
          <w:rPr>
            <w:rFonts w:cs="Arial"/>
            <w:color w:val="4472C4" w:themeColor="accent5"/>
          </w:rPr>
          <w:t>Mostró, a través de</w:t>
        </w:r>
      </w:ins>
      <w:r w:rsidRPr="00444EAE">
        <w:rPr>
          <w:rFonts w:cs="Arial"/>
          <w:color w:val="4472C4" w:themeColor="accent5"/>
        </w:rPr>
        <w:t xml:space="preserve"> sus aportes</w:t>
      </w:r>
      <w:ins w:id="224" w:author="Portatil CCB" w:date="2014-03-26T22:22:00Z">
        <w:r w:rsidR="00C215F6">
          <w:rPr>
            <w:rFonts w:cs="Arial"/>
            <w:color w:val="4472C4" w:themeColor="accent5"/>
          </w:rPr>
          <w:t>,</w:t>
        </w:r>
      </w:ins>
      <w:r w:rsidRPr="00444EAE">
        <w:rPr>
          <w:rFonts w:cs="Arial"/>
          <w:color w:val="4472C4" w:themeColor="accent5"/>
        </w:rPr>
        <w:t xml:space="preserve"> la comprensión de los aprendizajes perdurables  planteados en la unidad.</w:t>
      </w:r>
      <w:r w:rsidRPr="00444EAE">
        <w:rPr>
          <w:color w:val="4472C4" w:themeColor="accent5"/>
          <w:lang w:val="es-MX"/>
        </w:rPr>
        <w:t xml:space="preserve"> Construyó sus propios significados al ser parte activa en la preparación de su presentación,  estableciendo relaciones entre lo que sabía anteriormente y lo que fue  adquiriendo.  </w:t>
      </w:r>
    </w:p>
    <w:p w14:paraId="6DF01324" w14:textId="0BEA137F" w:rsidR="008D17AF" w:rsidRPr="00444EAE" w:rsidRDefault="008D17AF" w:rsidP="008D17AF">
      <w:pPr>
        <w:jc w:val="both"/>
        <w:rPr>
          <w:color w:val="4472C4" w:themeColor="accent5"/>
          <w:lang w:val="es-MX"/>
        </w:rPr>
      </w:pPr>
      <w:r w:rsidRPr="00444EAE">
        <w:rPr>
          <w:color w:val="4472C4" w:themeColor="accent5"/>
          <w:lang w:val="es-MX"/>
        </w:rPr>
        <w:lastRenderedPageBreak/>
        <w:t xml:space="preserve">Igualmente, en el tema transdisciplinario “Cómo nos </w:t>
      </w:r>
      <w:commentRangeStart w:id="225"/>
      <w:r w:rsidRPr="00444EAE">
        <w:rPr>
          <w:color w:val="4472C4" w:themeColor="accent5"/>
          <w:lang w:val="es-MX"/>
        </w:rPr>
        <w:t>organizamos</w:t>
      </w:r>
      <w:commentRangeEnd w:id="225"/>
      <w:r w:rsidRPr="00444EAE">
        <w:rPr>
          <w:rStyle w:val="CommentReference"/>
          <w:color w:val="4472C4" w:themeColor="accent5"/>
          <w:sz w:val="22"/>
          <w:szCs w:val="22"/>
        </w:rPr>
        <w:commentReference w:id="225"/>
      </w:r>
      <w:r w:rsidRPr="00444EAE">
        <w:rPr>
          <w:color w:val="4472C4" w:themeColor="accent5"/>
          <w:lang w:val="es-MX"/>
        </w:rPr>
        <w:t>” (How We Organise Ourselves) se trabajaron los conceptos de trabajo en equipo (</w:t>
      </w:r>
      <w:ins w:id="226" w:author="Portatil CCB" w:date="2014-03-26T22:22:00Z">
        <w:r w:rsidR="00C215F6">
          <w:rPr>
            <w:color w:val="4472C4" w:themeColor="accent5"/>
            <w:lang w:val="es-MX"/>
          </w:rPr>
          <w:t>t</w:t>
        </w:r>
      </w:ins>
      <w:del w:id="227" w:author="Portatil CCB" w:date="2014-03-26T22:22:00Z">
        <w:r w:rsidRPr="00444EAE" w:rsidDel="00C215F6">
          <w:rPr>
            <w:color w:val="4472C4" w:themeColor="accent5"/>
            <w:lang w:val="es-MX"/>
          </w:rPr>
          <w:delText>T</w:delText>
        </w:r>
      </w:del>
      <w:r w:rsidRPr="00444EAE">
        <w:rPr>
          <w:color w:val="4472C4" w:themeColor="accent5"/>
          <w:lang w:val="es-MX"/>
        </w:rPr>
        <w:t xml:space="preserve">eam </w:t>
      </w:r>
      <w:ins w:id="228" w:author="Portatil CCB" w:date="2014-03-26T22:22:00Z">
        <w:r w:rsidR="00C215F6">
          <w:rPr>
            <w:color w:val="4472C4" w:themeColor="accent5"/>
            <w:lang w:val="es-MX"/>
          </w:rPr>
          <w:t>w</w:t>
        </w:r>
      </w:ins>
      <w:del w:id="229" w:author="Portatil CCB" w:date="2014-03-26T22:22:00Z">
        <w:r w:rsidRPr="00444EAE" w:rsidDel="00C215F6">
          <w:rPr>
            <w:color w:val="4472C4" w:themeColor="accent5"/>
            <w:lang w:val="es-MX"/>
          </w:rPr>
          <w:delText>W</w:delText>
        </w:r>
      </w:del>
      <w:r w:rsidRPr="00444EAE">
        <w:rPr>
          <w:color w:val="4472C4" w:themeColor="accent5"/>
          <w:lang w:val="es-MX"/>
        </w:rPr>
        <w:t>ork),  meta  (</w:t>
      </w:r>
      <w:ins w:id="230" w:author="Portatil CCB" w:date="2014-03-26T22:22:00Z">
        <w:r w:rsidR="00C215F6">
          <w:rPr>
            <w:color w:val="4472C4" w:themeColor="accent5"/>
            <w:lang w:val="es-MX"/>
          </w:rPr>
          <w:t>g</w:t>
        </w:r>
      </w:ins>
      <w:del w:id="231" w:author="Portatil CCB" w:date="2014-03-26T22:22:00Z">
        <w:r w:rsidRPr="00444EAE" w:rsidDel="00C215F6">
          <w:rPr>
            <w:color w:val="4472C4" w:themeColor="accent5"/>
            <w:lang w:val="es-MX"/>
          </w:rPr>
          <w:delText>G</w:delText>
        </w:r>
      </w:del>
      <w:r w:rsidRPr="00444EAE">
        <w:rPr>
          <w:color w:val="4472C4" w:themeColor="accent5"/>
          <w:lang w:val="es-MX"/>
        </w:rPr>
        <w:t xml:space="preserve">oal) </w:t>
      </w:r>
      <w:r w:rsidR="00DA2DDF" w:rsidRPr="00444EAE">
        <w:rPr>
          <w:color w:val="4472C4" w:themeColor="accent5"/>
          <w:lang w:val="es-MX"/>
        </w:rPr>
        <w:t xml:space="preserve">y </w:t>
      </w:r>
      <w:r w:rsidRPr="00444EAE">
        <w:rPr>
          <w:color w:val="4472C4" w:themeColor="accent5"/>
          <w:lang w:val="es-MX"/>
        </w:rPr>
        <w:t>contribución individual  (</w:t>
      </w:r>
      <w:ins w:id="232" w:author="Portatil CCB" w:date="2014-03-26T22:22:00Z">
        <w:r w:rsidR="00C215F6">
          <w:rPr>
            <w:color w:val="4472C4" w:themeColor="accent5"/>
            <w:lang w:val="es-MX"/>
          </w:rPr>
          <w:t>i</w:t>
        </w:r>
      </w:ins>
      <w:del w:id="233" w:author="Portatil CCB" w:date="2014-03-26T22:22:00Z">
        <w:r w:rsidRPr="00444EAE" w:rsidDel="00C215F6">
          <w:rPr>
            <w:color w:val="4472C4" w:themeColor="accent5"/>
            <w:lang w:val="es-MX"/>
          </w:rPr>
          <w:delText>I</w:delText>
        </w:r>
      </w:del>
      <w:r w:rsidRPr="00444EAE">
        <w:rPr>
          <w:color w:val="4472C4" w:themeColor="accent5"/>
          <w:lang w:val="es-MX"/>
        </w:rPr>
        <w:t xml:space="preserve">ndividual </w:t>
      </w:r>
      <w:ins w:id="234" w:author="Portatil CCB" w:date="2014-03-26T22:22:00Z">
        <w:r w:rsidR="00C215F6">
          <w:rPr>
            <w:color w:val="4472C4" w:themeColor="accent5"/>
            <w:lang w:val="es-MX"/>
          </w:rPr>
          <w:t>c</w:t>
        </w:r>
      </w:ins>
      <w:del w:id="235" w:author="Portatil CCB" w:date="2014-03-26T22:22:00Z">
        <w:r w:rsidRPr="00444EAE" w:rsidDel="00C215F6">
          <w:rPr>
            <w:color w:val="4472C4" w:themeColor="accent5"/>
            <w:lang w:val="es-MX"/>
          </w:rPr>
          <w:delText>C</w:delText>
        </w:r>
      </w:del>
      <w:r w:rsidRPr="00444EAE">
        <w:rPr>
          <w:color w:val="4472C4" w:themeColor="accent5"/>
          <w:lang w:val="es-MX"/>
        </w:rPr>
        <w:t xml:space="preserve">ontribution).  _______dio claros ejemplos de comprensión de cómo las personas se organizan para lograr una meta en común, y </w:t>
      </w:r>
      <w:ins w:id="236" w:author="Portatil CCB" w:date="2014-03-26T22:23:00Z">
        <w:r w:rsidR="00C215F6">
          <w:rPr>
            <w:color w:val="4472C4" w:themeColor="accent5"/>
            <w:lang w:val="es-MX"/>
          </w:rPr>
          <w:t xml:space="preserve">de </w:t>
        </w:r>
      </w:ins>
      <w:r w:rsidRPr="00444EAE">
        <w:rPr>
          <w:color w:val="4472C4" w:themeColor="accent5"/>
          <w:lang w:val="es-MX"/>
        </w:rPr>
        <w:t xml:space="preserve">la importancia de cumplir con </w:t>
      </w:r>
      <w:r w:rsidR="00DA2DDF" w:rsidRPr="00444EAE">
        <w:rPr>
          <w:color w:val="4472C4" w:themeColor="accent5"/>
          <w:lang w:val="es-MX"/>
        </w:rPr>
        <w:t>su responsabilidad y/o contribución individual</w:t>
      </w:r>
      <w:r w:rsidRPr="00444EAE">
        <w:rPr>
          <w:color w:val="4472C4" w:themeColor="accent5"/>
          <w:lang w:val="es-MX"/>
        </w:rPr>
        <w:t xml:space="preserve">. </w:t>
      </w:r>
      <w:del w:id="237" w:author="Portatil CCB" w:date="2014-03-26T22:23:00Z">
        <w:r w:rsidRPr="00444EAE" w:rsidDel="00C215F6">
          <w:rPr>
            <w:color w:val="4472C4" w:themeColor="accent5"/>
            <w:lang w:val="es-MX"/>
          </w:rPr>
          <w:delText>______  l</w:delText>
        </w:r>
      </w:del>
      <w:ins w:id="238" w:author="Portatil CCB" w:date="2014-03-26T22:23:00Z">
        <w:r w:rsidR="00C215F6">
          <w:rPr>
            <w:color w:val="4472C4" w:themeColor="accent5"/>
            <w:lang w:val="es-MX"/>
          </w:rPr>
          <w:t>L</w:t>
        </w:r>
      </w:ins>
      <w:r w:rsidRPr="00444EAE">
        <w:rPr>
          <w:color w:val="4472C4" w:themeColor="accent5"/>
          <w:lang w:val="es-MX"/>
        </w:rPr>
        <w:t>ogró hacer conexiones en su proceso de aprendizaje y ampliar su capacidad de pensamiento crítico, demostrándolo a través sus diferentes intervenciones.</w:t>
      </w:r>
    </w:p>
    <w:p w14:paraId="00071C4B" w14:textId="77777777" w:rsidR="00FA4400" w:rsidRDefault="00FA4400" w:rsidP="008D17AF">
      <w:pPr>
        <w:jc w:val="both"/>
        <w:rPr>
          <w:color w:val="4472C4" w:themeColor="accent5"/>
          <w:lang w:val="es-MX"/>
        </w:rPr>
      </w:pPr>
    </w:p>
    <w:p w14:paraId="2BD52497" w14:textId="77777777" w:rsidR="00FA4400" w:rsidRDefault="00FA4400" w:rsidP="008D17AF">
      <w:pPr>
        <w:jc w:val="both"/>
        <w:rPr>
          <w:color w:val="4472C4" w:themeColor="accent5"/>
          <w:lang w:val="es-MX"/>
        </w:rPr>
      </w:pPr>
    </w:p>
    <w:p w14:paraId="2E1B45FD" w14:textId="6C6743BC" w:rsidR="008D17AF" w:rsidRPr="00444EAE" w:rsidRDefault="007F0497" w:rsidP="008D17AF">
      <w:pPr>
        <w:jc w:val="both"/>
        <w:rPr>
          <w:color w:val="4472C4" w:themeColor="accent5"/>
          <w:lang w:val="es-MX"/>
        </w:rPr>
      </w:pPr>
      <w:r w:rsidRPr="00444EAE">
        <w:rPr>
          <w:color w:val="4472C4" w:themeColor="accent5"/>
          <w:lang w:val="es-MX"/>
        </w:rPr>
        <w:t>BASIC</w:t>
      </w:r>
    </w:p>
    <w:p w14:paraId="6758C2C4" w14:textId="7A3D1387" w:rsidR="008D17AF" w:rsidRPr="00444EAE" w:rsidRDefault="008D17AF" w:rsidP="008D17AF">
      <w:pPr>
        <w:jc w:val="both"/>
        <w:rPr>
          <w:color w:val="4472C4" w:themeColor="accent5"/>
          <w:lang w:val="es-MX"/>
        </w:rPr>
      </w:pPr>
      <w:r w:rsidRPr="00444EAE">
        <w:rPr>
          <w:color w:val="4472C4" w:themeColor="accent5"/>
          <w:lang w:val="es-MX"/>
        </w:rPr>
        <w:t>Durante este segundo periodo se trabajaron los conceptos de adaptaci</w:t>
      </w:r>
      <w:r w:rsidRPr="00444EAE">
        <w:rPr>
          <w:color w:val="4472C4" w:themeColor="accent5"/>
        </w:rPr>
        <w:t>ón</w:t>
      </w:r>
      <w:r w:rsidRPr="00444EAE">
        <w:rPr>
          <w:color w:val="4472C4" w:themeColor="accent5"/>
          <w:lang w:val="es-MX"/>
        </w:rPr>
        <w:t xml:space="preserve"> (</w:t>
      </w:r>
      <w:ins w:id="239" w:author="Portatil CCB" w:date="2014-03-26T22:23:00Z">
        <w:r w:rsidR="00C215F6">
          <w:rPr>
            <w:color w:val="4472C4" w:themeColor="accent5"/>
            <w:lang w:val="es-MX"/>
          </w:rPr>
          <w:t>a</w:t>
        </w:r>
      </w:ins>
      <w:del w:id="240" w:author="Portatil CCB" w:date="2014-03-26T22:23:00Z">
        <w:r w:rsidRPr="00444EAE" w:rsidDel="00C215F6">
          <w:rPr>
            <w:color w:val="4472C4" w:themeColor="accent5"/>
            <w:lang w:val="es-MX"/>
          </w:rPr>
          <w:delText>A</w:delText>
        </w:r>
      </w:del>
      <w:r w:rsidRPr="00444EAE">
        <w:rPr>
          <w:color w:val="4472C4" w:themeColor="accent5"/>
          <w:lang w:val="es-MX"/>
        </w:rPr>
        <w:t xml:space="preserve">daptation), </w:t>
      </w:r>
      <w:r w:rsidR="007F0497" w:rsidRPr="00444EAE">
        <w:rPr>
          <w:color w:val="4472C4" w:themeColor="accent5"/>
          <w:lang w:val="es-MX"/>
        </w:rPr>
        <w:t>ser vivo (living thing)</w:t>
      </w:r>
      <w:r w:rsidRPr="00444EAE">
        <w:rPr>
          <w:color w:val="4472C4" w:themeColor="accent5"/>
          <w:lang w:val="es-MX"/>
        </w:rPr>
        <w:t>, hábitat (</w:t>
      </w:r>
      <w:ins w:id="241" w:author="Portatil CCB" w:date="2014-03-26T22:23:00Z">
        <w:r w:rsidR="00C215F6">
          <w:rPr>
            <w:color w:val="4472C4" w:themeColor="accent5"/>
            <w:lang w:val="es-MX"/>
          </w:rPr>
          <w:t>h</w:t>
        </w:r>
      </w:ins>
      <w:del w:id="242" w:author="Portatil CCB" w:date="2014-03-26T22:23:00Z">
        <w:r w:rsidRPr="00444EAE" w:rsidDel="00C215F6">
          <w:rPr>
            <w:color w:val="4472C4" w:themeColor="accent5"/>
            <w:lang w:val="es-MX"/>
          </w:rPr>
          <w:delText>H</w:delText>
        </w:r>
      </w:del>
      <w:r w:rsidRPr="00444EAE">
        <w:rPr>
          <w:color w:val="4472C4" w:themeColor="accent5"/>
          <w:lang w:val="es-MX"/>
        </w:rPr>
        <w:t>abitat) y supervivencia (</w:t>
      </w:r>
      <w:ins w:id="243" w:author="Portatil CCB" w:date="2014-03-26T22:23:00Z">
        <w:r w:rsidR="00C215F6">
          <w:rPr>
            <w:color w:val="4472C4" w:themeColor="accent5"/>
            <w:lang w:val="es-MX"/>
          </w:rPr>
          <w:t>s</w:t>
        </w:r>
      </w:ins>
      <w:del w:id="244" w:author="Portatil CCB" w:date="2014-03-26T22:23:00Z">
        <w:r w:rsidRPr="00444EAE" w:rsidDel="00C215F6">
          <w:rPr>
            <w:color w:val="4472C4" w:themeColor="accent5"/>
            <w:lang w:val="es-MX"/>
          </w:rPr>
          <w:delText>S</w:delText>
        </w:r>
      </w:del>
      <w:r w:rsidRPr="00444EAE">
        <w:rPr>
          <w:color w:val="4472C4" w:themeColor="accent5"/>
          <w:lang w:val="es-MX"/>
        </w:rPr>
        <w:t xml:space="preserve">urvival) bajo el tema transdisciplinario “Cómo funciona el mundo”  </w:t>
      </w:r>
      <w:r w:rsidR="007F0497" w:rsidRPr="00444EAE">
        <w:rPr>
          <w:color w:val="4472C4" w:themeColor="accent5"/>
          <w:lang w:val="es-MX"/>
        </w:rPr>
        <w:t>(How the World Works). P</w:t>
      </w:r>
      <w:r w:rsidRPr="00444EAE">
        <w:rPr>
          <w:color w:val="4472C4" w:themeColor="accent5"/>
          <w:lang w:val="es-MX"/>
        </w:rPr>
        <w:t>ara su evaluación sumativa (Performance Assessment)</w:t>
      </w:r>
      <w:ins w:id="245" w:author="Portatil CCB" w:date="2014-03-26T22:23:00Z">
        <w:r w:rsidR="00C215F6">
          <w:rPr>
            <w:color w:val="4472C4" w:themeColor="accent5"/>
            <w:lang w:val="es-MX"/>
          </w:rPr>
          <w:t>,</w:t>
        </w:r>
      </w:ins>
      <w:r w:rsidR="00902260" w:rsidRPr="00444EAE">
        <w:rPr>
          <w:color w:val="4472C4" w:themeColor="accent5"/>
          <w:lang w:val="es-MX"/>
        </w:rPr>
        <w:t>____________</w:t>
      </w:r>
      <w:del w:id="246" w:author="Portatil CCB" w:date="2014-03-26T22:24:00Z">
        <w:r w:rsidRPr="00444EAE" w:rsidDel="00C215F6">
          <w:rPr>
            <w:color w:val="4472C4" w:themeColor="accent5"/>
            <w:lang w:val="es-MX"/>
          </w:rPr>
          <w:delText>,</w:delText>
        </w:r>
      </w:del>
      <w:r w:rsidRPr="00444EAE">
        <w:rPr>
          <w:color w:val="4472C4" w:themeColor="accent5"/>
          <w:lang w:val="es-MX"/>
        </w:rPr>
        <w:t xml:space="preserve"> escogió la elaboración de</w:t>
      </w:r>
      <w:ins w:id="247" w:author="Portatil CCB" w:date="2014-03-26T22:24:00Z">
        <w:r w:rsidR="00C215F6">
          <w:rPr>
            <w:color w:val="4472C4" w:themeColor="accent5"/>
            <w:lang w:val="es-MX"/>
          </w:rPr>
          <w:t xml:space="preserve"> </w:t>
        </w:r>
      </w:ins>
      <w:r w:rsidR="00902260" w:rsidRPr="00444EAE">
        <w:rPr>
          <w:color w:val="4472C4" w:themeColor="accent5"/>
          <w:lang w:val="es-MX"/>
        </w:rPr>
        <w:t>un diorama sobre _____________</w:t>
      </w:r>
      <w:r w:rsidRPr="00444EAE">
        <w:rPr>
          <w:color w:val="4472C4" w:themeColor="accent5"/>
          <w:lang w:val="es-MX"/>
        </w:rPr>
        <w:t xml:space="preserve">, en </w:t>
      </w:r>
      <w:r w:rsidR="00902260" w:rsidRPr="00444EAE">
        <w:rPr>
          <w:color w:val="4472C4" w:themeColor="accent5"/>
          <w:lang w:val="es-MX"/>
        </w:rPr>
        <w:t>el</w:t>
      </w:r>
      <w:r w:rsidRPr="00444EAE">
        <w:rPr>
          <w:color w:val="4472C4" w:themeColor="accent5"/>
          <w:lang w:val="es-MX"/>
        </w:rPr>
        <w:t xml:space="preserve"> cual  demostró la comprensión de algunos de los conceptos mencionados anteriormente.</w:t>
      </w:r>
      <w:r w:rsidRPr="00444EAE">
        <w:rPr>
          <w:color w:val="4472C4" w:themeColor="accent5"/>
        </w:rPr>
        <w:t xml:space="preserve"> </w:t>
      </w:r>
      <w:r w:rsidRPr="00444EAE">
        <w:rPr>
          <w:rFonts w:cs="Arial"/>
          <w:color w:val="4472C4" w:themeColor="accent5"/>
        </w:rPr>
        <w:t>Se mostró involucrada al  observar con atención y llevar  su registro en la</w:t>
      </w:r>
      <w:r w:rsidR="0008072C" w:rsidRPr="00444EAE">
        <w:rPr>
          <w:rFonts w:cs="Arial"/>
          <w:color w:val="4472C4" w:themeColor="accent5"/>
        </w:rPr>
        <w:t>s</w:t>
      </w:r>
      <w:r w:rsidRPr="00444EAE">
        <w:rPr>
          <w:rFonts w:cs="Arial"/>
          <w:color w:val="4472C4" w:themeColor="accent5"/>
        </w:rPr>
        <w:t xml:space="preserve"> salida</w:t>
      </w:r>
      <w:r w:rsidR="0008072C" w:rsidRPr="00444EAE">
        <w:rPr>
          <w:rFonts w:cs="Arial"/>
          <w:color w:val="4472C4" w:themeColor="accent5"/>
        </w:rPr>
        <w:t>s</w:t>
      </w:r>
      <w:r w:rsidRPr="00444EAE">
        <w:rPr>
          <w:rFonts w:cs="Arial"/>
          <w:color w:val="4472C4" w:themeColor="accent5"/>
        </w:rPr>
        <w:t xml:space="preserve"> pedagógica</w:t>
      </w:r>
      <w:r w:rsidR="0008072C" w:rsidRPr="00444EAE">
        <w:rPr>
          <w:rFonts w:cs="Arial"/>
          <w:color w:val="4472C4" w:themeColor="accent5"/>
        </w:rPr>
        <w:t>s</w:t>
      </w:r>
      <w:r w:rsidRPr="00444EAE">
        <w:rPr>
          <w:rFonts w:cs="Arial"/>
          <w:color w:val="4472C4" w:themeColor="accent5"/>
        </w:rPr>
        <w:t xml:space="preserve"> al Zoológico</w:t>
      </w:r>
      <w:r w:rsidR="0008072C" w:rsidRPr="00444EAE">
        <w:rPr>
          <w:rFonts w:cs="Arial"/>
          <w:color w:val="4472C4" w:themeColor="accent5"/>
        </w:rPr>
        <w:t xml:space="preserve"> y al Museo de Ciencias</w:t>
      </w:r>
      <w:r w:rsidRPr="00444EAE">
        <w:rPr>
          <w:rFonts w:cs="Arial"/>
          <w:color w:val="4472C4" w:themeColor="accent5"/>
        </w:rPr>
        <w:t>. Evidenció con sus aportes la comprensión de la mayoría de  los aprendizajes perdurables  planteados en la unidad.</w:t>
      </w:r>
      <w:r w:rsidRPr="00444EAE">
        <w:rPr>
          <w:color w:val="4472C4" w:themeColor="accent5"/>
          <w:lang w:val="es-MX"/>
        </w:rPr>
        <w:t xml:space="preserve"> Construyó sus propios significados, al ser parte activa en la preparación de su presentación. En ocasiones,  logró establecer relaciones en</w:t>
      </w:r>
      <w:r w:rsidR="00902260" w:rsidRPr="00444EAE">
        <w:rPr>
          <w:color w:val="4472C4" w:themeColor="accent5"/>
          <w:lang w:val="es-MX"/>
        </w:rPr>
        <w:t>tre</w:t>
      </w:r>
      <w:r w:rsidRPr="00444EAE">
        <w:rPr>
          <w:color w:val="4472C4" w:themeColor="accent5"/>
          <w:lang w:val="es-MX"/>
        </w:rPr>
        <w:t xml:space="preserve"> lo que sabía anteriormente y lo que fue  adquiriendo.  </w:t>
      </w:r>
    </w:p>
    <w:p w14:paraId="5334BA76" w14:textId="20178794" w:rsidR="008D17AF" w:rsidRPr="00444EAE" w:rsidRDefault="008D17AF" w:rsidP="008D17AF">
      <w:pPr>
        <w:jc w:val="both"/>
        <w:rPr>
          <w:color w:val="4472C4" w:themeColor="accent5"/>
          <w:lang w:val="es-MX"/>
        </w:rPr>
      </w:pPr>
      <w:r w:rsidRPr="00444EAE">
        <w:rPr>
          <w:color w:val="4472C4" w:themeColor="accent5"/>
          <w:lang w:val="es-MX"/>
        </w:rPr>
        <w:t xml:space="preserve">Igualmente, en el tema transdisciplinario “Como nos </w:t>
      </w:r>
      <w:commentRangeStart w:id="248"/>
      <w:r w:rsidRPr="00444EAE">
        <w:rPr>
          <w:color w:val="4472C4" w:themeColor="accent5"/>
          <w:lang w:val="es-MX"/>
        </w:rPr>
        <w:t>o</w:t>
      </w:r>
      <w:r w:rsidR="005D286B" w:rsidRPr="00444EAE">
        <w:rPr>
          <w:color w:val="4472C4" w:themeColor="accent5"/>
          <w:lang w:val="es-MX"/>
        </w:rPr>
        <w:t>rganiz</w:t>
      </w:r>
      <w:r w:rsidRPr="00444EAE">
        <w:rPr>
          <w:color w:val="4472C4" w:themeColor="accent5"/>
          <w:lang w:val="es-MX"/>
        </w:rPr>
        <w:t>amos</w:t>
      </w:r>
      <w:commentRangeEnd w:id="248"/>
      <w:r w:rsidRPr="00444EAE">
        <w:rPr>
          <w:rStyle w:val="CommentReference"/>
          <w:color w:val="4472C4" w:themeColor="accent5"/>
          <w:sz w:val="22"/>
          <w:szCs w:val="22"/>
        </w:rPr>
        <w:commentReference w:id="248"/>
      </w:r>
      <w:r w:rsidRPr="00444EAE">
        <w:rPr>
          <w:color w:val="4472C4" w:themeColor="accent5"/>
          <w:lang w:val="es-MX"/>
        </w:rPr>
        <w:t>” (How We Organise Ourselves) se trabajaron los conceptos de trabajo en equipo (</w:t>
      </w:r>
      <w:ins w:id="249" w:author="Portatil CCB" w:date="2014-03-26T22:25:00Z">
        <w:r w:rsidR="00C215F6">
          <w:rPr>
            <w:color w:val="4472C4" w:themeColor="accent5"/>
            <w:lang w:val="es-MX"/>
          </w:rPr>
          <w:t>t</w:t>
        </w:r>
      </w:ins>
      <w:del w:id="250" w:author="Portatil CCB" w:date="2014-03-26T22:25:00Z">
        <w:r w:rsidRPr="00444EAE" w:rsidDel="00C215F6">
          <w:rPr>
            <w:color w:val="4472C4" w:themeColor="accent5"/>
            <w:lang w:val="es-MX"/>
          </w:rPr>
          <w:delText>T</w:delText>
        </w:r>
      </w:del>
      <w:r w:rsidRPr="00444EAE">
        <w:rPr>
          <w:color w:val="4472C4" w:themeColor="accent5"/>
          <w:lang w:val="es-MX"/>
        </w:rPr>
        <w:t xml:space="preserve">eam </w:t>
      </w:r>
      <w:ins w:id="251" w:author="Portatil CCB" w:date="2014-03-26T22:25:00Z">
        <w:r w:rsidR="00C215F6">
          <w:rPr>
            <w:color w:val="4472C4" w:themeColor="accent5"/>
            <w:lang w:val="es-MX"/>
          </w:rPr>
          <w:t>w</w:t>
        </w:r>
      </w:ins>
      <w:del w:id="252" w:author="Portatil CCB" w:date="2014-03-26T22:25:00Z">
        <w:r w:rsidRPr="00444EAE" w:rsidDel="00C215F6">
          <w:rPr>
            <w:color w:val="4472C4" w:themeColor="accent5"/>
            <w:lang w:val="es-MX"/>
          </w:rPr>
          <w:delText>W</w:delText>
        </w:r>
      </w:del>
      <w:r w:rsidRPr="00444EAE">
        <w:rPr>
          <w:color w:val="4472C4" w:themeColor="accent5"/>
          <w:lang w:val="es-MX"/>
        </w:rPr>
        <w:t>ork), meta  (</w:t>
      </w:r>
      <w:ins w:id="253" w:author="Portatil CCB" w:date="2014-03-26T22:25:00Z">
        <w:r w:rsidR="00C215F6">
          <w:rPr>
            <w:color w:val="4472C4" w:themeColor="accent5"/>
            <w:lang w:val="es-MX"/>
          </w:rPr>
          <w:t>g</w:t>
        </w:r>
      </w:ins>
      <w:del w:id="254" w:author="Portatil CCB" w:date="2014-03-26T22:25:00Z">
        <w:r w:rsidRPr="00444EAE" w:rsidDel="00C215F6">
          <w:rPr>
            <w:color w:val="4472C4" w:themeColor="accent5"/>
            <w:lang w:val="es-MX"/>
          </w:rPr>
          <w:delText>G</w:delText>
        </w:r>
      </w:del>
      <w:r w:rsidRPr="00444EAE">
        <w:rPr>
          <w:color w:val="4472C4" w:themeColor="accent5"/>
          <w:lang w:val="es-MX"/>
        </w:rPr>
        <w:t xml:space="preserve">oal) </w:t>
      </w:r>
      <w:r w:rsidR="005D286B" w:rsidRPr="00444EAE">
        <w:rPr>
          <w:color w:val="4472C4" w:themeColor="accent5"/>
          <w:lang w:val="es-MX"/>
        </w:rPr>
        <w:t xml:space="preserve">y </w:t>
      </w:r>
      <w:r w:rsidRPr="00444EAE">
        <w:rPr>
          <w:color w:val="4472C4" w:themeColor="accent5"/>
          <w:lang w:val="es-MX"/>
        </w:rPr>
        <w:t>contribución individual  (</w:t>
      </w:r>
      <w:ins w:id="255" w:author="Portatil CCB" w:date="2014-03-26T22:25:00Z">
        <w:r w:rsidR="00C215F6">
          <w:rPr>
            <w:color w:val="4472C4" w:themeColor="accent5"/>
            <w:lang w:val="es-MX"/>
          </w:rPr>
          <w:t>i</w:t>
        </w:r>
      </w:ins>
      <w:del w:id="256" w:author="Portatil CCB" w:date="2014-03-26T22:25:00Z">
        <w:r w:rsidRPr="00444EAE" w:rsidDel="00C215F6">
          <w:rPr>
            <w:color w:val="4472C4" w:themeColor="accent5"/>
            <w:lang w:val="es-MX"/>
          </w:rPr>
          <w:delText>I</w:delText>
        </w:r>
      </w:del>
      <w:r w:rsidRPr="00444EAE">
        <w:rPr>
          <w:color w:val="4472C4" w:themeColor="accent5"/>
          <w:lang w:val="es-MX"/>
        </w:rPr>
        <w:t xml:space="preserve">ndividual </w:t>
      </w:r>
      <w:ins w:id="257" w:author="Portatil CCB" w:date="2014-03-26T22:25:00Z">
        <w:r w:rsidR="00C215F6">
          <w:rPr>
            <w:color w:val="4472C4" w:themeColor="accent5"/>
            <w:lang w:val="es-MX"/>
          </w:rPr>
          <w:t>c</w:t>
        </w:r>
      </w:ins>
      <w:del w:id="258" w:author="Portatil CCB" w:date="2014-03-26T22:25:00Z">
        <w:r w:rsidRPr="00444EAE" w:rsidDel="00C215F6">
          <w:rPr>
            <w:color w:val="4472C4" w:themeColor="accent5"/>
            <w:lang w:val="es-MX"/>
          </w:rPr>
          <w:delText>C</w:delText>
        </w:r>
      </w:del>
      <w:r w:rsidRPr="00444EAE">
        <w:rPr>
          <w:color w:val="4472C4" w:themeColor="accent5"/>
          <w:lang w:val="es-MX"/>
        </w:rPr>
        <w:t>ontribution).  _______dio algunos ejemplos de cómo las personas se organizan para lograr una meta en común, y</w:t>
      </w:r>
      <w:ins w:id="259" w:author="Portatil CCB" w:date="2014-03-26T22:25:00Z">
        <w:r w:rsidR="00C215F6">
          <w:rPr>
            <w:color w:val="4472C4" w:themeColor="accent5"/>
            <w:lang w:val="es-MX"/>
          </w:rPr>
          <w:t xml:space="preserve"> de</w:t>
        </w:r>
      </w:ins>
      <w:r w:rsidRPr="00444EAE">
        <w:rPr>
          <w:color w:val="4472C4" w:themeColor="accent5"/>
          <w:lang w:val="es-MX"/>
        </w:rPr>
        <w:t xml:space="preserve"> la importancia de cumplir con </w:t>
      </w:r>
      <w:r w:rsidR="005D286B" w:rsidRPr="00444EAE">
        <w:rPr>
          <w:color w:val="4472C4" w:themeColor="accent5"/>
          <w:lang w:val="es-MX"/>
        </w:rPr>
        <w:t>su responsabilidad y/o contribución individual</w:t>
      </w:r>
      <w:r w:rsidRPr="00444EAE">
        <w:rPr>
          <w:color w:val="4472C4" w:themeColor="accent5"/>
          <w:lang w:val="es-MX"/>
        </w:rPr>
        <w:t xml:space="preserve">. </w:t>
      </w:r>
      <w:del w:id="260" w:author="Portatil CCB" w:date="2014-03-26T22:25:00Z">
        <w:r w:rsidRPr="00444EAE" w:rsidDel="00C215F6">
          <w:rPr>
            <w:color w:val="4472C4" w:themeColor="accent5"/>
            <w:lang w:val="es-MX"/>
          </w:rPr>
          <w:delText>______ l</w:delText>
        </w:r>
      </w:del>
      <w:ins w:id="261" w:author="Portatil CCB" w:date="2014-03-26T22:25:00Z">
        <w:r w:rsidR="00C215F6">
          <w:rPr>
            <w:color w:val="4472C4" w:themeColor="accent5"/>
            <w:lang w:val="es-MX"/>
          </w:rPr>
          <w:t>L</w:t>
        </w:r>
      </w:ins>
      <w:r w:rsidRPr="00444EAE">
        <w:rPr>
          <w:color w:val="4472C4" w:themeColor="accent5"/>
          <w:lang w:val="es-MX"/>
        </w:rPr>
        <w:t>ogró hacer algunas conexiones en su proceso de aprendizaje y ampliar su capacidad de pensamiento crítico, demostrándolo a través sus diferentes intervenciones.</w:t>
      </w:r>
    </w:p>
    <w:p w14:paraId="28E211DE" w14:textId="77777777" w:rsidR="008D17AF" w:rsidRPr="00444EAE" w:rsidRDefault="008D17AF" w:rsidP="008D17AF">
      <w:pPr>
        <w:jc w:val="both"/>
        <w:rPr>
          <w:color w:val="4472C4" w:themeColor="accent5"/>
          <w:lang w:val="es-MX"/>
        </w:rPr>
      </w:pPr>
      <w:r w:rsidRPr="00444EAE">
        <w:rPr>
          <w:color w:val="4472C4" w:themeColor="accent5"/>
          <w:lang w:val="es-MX"/>
        </w:rPr>
        <w:t>Bajo</w:t>
      </w:r>
    </w:p>
    <w:p w14:paraId="03D432B1" w14:textId="45088B63" w:rsidR="008D17AF" w:rsidRPr="00444EAE" w:rsidRDefault="008D17AF" w:rsidP="008D17AF">
      <w:pPr>
        <w:jc w:val="both"/>
        <w:rPr>
          <w:color w:val="4472C4" w:themeColor="accent5"/>
          <w:lang w:val="es-MX"/>
        </w:rPr>
      </w:pPr>
      <w:r w:rsidRPr="00444EAE">
        <w:rPr>
          <w:color w:val="4472C4" w:themeColor="accent5"/>
          <w:lang w:val="es-MX"/>
        </w:rPr>
        <w:t>Durante este segundo periodo se trabajaron los conceptos de adaptaci</w:t>
      </w:r>
      <w:r w:rsidRPr="00444EAE">
        <w:rPr>
          <w:color w:val="4472C4" w:themeColor="accent5"/>
        </w:rPr>
        <w:t>ón</w:t>
      </w:r>
      <w:r w:rsidRPr="00444EAE">
        <w:rPr>
          <w:color w:val="4472C4" w:themeColor="accent5"/>
          <w:lang w:val="es-MX"/>
        </w:rPr>
        <w:t xml:space="preserve"> (</w:t>
      </w:r>
      <w:ins w:id="262" w:author="Portatil CCB" w:date="2014-03-26T22:25:00Z">
        <w:r w:rsidR="00C215F6">
          <w:rPr>
            <w:color w:val="4472C4" w:themeColor="accent5"/>
            <w:lang w:val="es-MX"/>
          </w:rPr>
          <w:t>a</w:t>
        </w:r>
      </w:ins>
      <w:del w:id="263" w:author="Portatil CCB" w:date="2014-03-26T22:25:00Z">
        <w:r w:rsidRPr="00444EAE" w:rsidDel="00C215F6">
          <w:rPr>
            <w:color w:val="4472C4" w:themeColor="accent5"/>
            <w:lang w:val="es-MX"/>
          </w:rPr>
          <w:delText>A</w:delText>
        </w:r>
      </w:del>
      <w:r w:rsidRPr="00444EAE">
        <w:rPr>
          <w:color w:val="4472C4" w:themeColor="accent5"/>
          <w:lang w:val="es-MX"/>
        </w:rPr>
        <w:t xml:space="preserve">daptation), </w:t>
      </w:r>
      <w:r w:rsidR="0041733B" w:rsidRPr="00444EAE">
        <w:rPr>
          <w:color w:val="4472C4" w:themeColor="accent5"/>
          <w:lang w:val="es-MX"/>
        </w:rPr>
        <w:t xml:space="preserve">ser vivo (living thing), </w:t>
      </w:r>
      <w:r w:rsidRPr="00444EAE">
        <w:rPr>
          <w:color w:val="4472C4" w:themeColor="accent5"/>
          <w:lang w:val="es-MX"/>
        </w:rPr>
        <w:t>hábitat (</w:t>
      </w:r>
      <w:ins w:id="264" w:author="Portatil CCB" w:date="2014-03-26T22:25:00Z">
        <w:r w:rsidR="00C215F6">
          <w:rPr>
            <w:color w:val="4472C4" w:themeColor="accent5"/>
            <w:lang w:val="es-MX"/>
          </w:rPr>
          <w:t>h</w:t>
        </w:r>
      </w:ins>
      <w:del w:id="265" w:author="Portatil CCB" w:date="2014-03-26T22:25:00Z">
        <w:r w:rsidRPr="00444EAE" w:rsidDel="00C215F6">
          <w:rPr>
            <w:color w:val="4472C4" w:themeColor="accent5"/>
            <w:lang w:val="es-MX"/>
          </w:rPr>
          <w:delText>H</w:delText>
        </w:r>
      </w:del>
      <w:r w:rsidRPr="00444EAE">
        <w:rPr>
          <w:color w:val="4472C4" w:themeColor="accent5"/>
          <w:lang w:val="es-MX"/>
        </w:rPr>
        <w:t>abitat) y supervivencia (</w:t>
      </w:r>
      <w:ins w:id="266" w:author="Portatil CCB" w:date="2014-03-26T22:25:00Z">
        <w:r w:rsidR="00C215F6">
          <w:rPr>
            <w:color w:val="4472C4" w:themeColor="accent5"/>
            <w:lang w:val="es-MX"/>
          </w:rPr>
          <w:t>s</w:t>
        </w:r>
      </w:ins>
      <w:del w:id="267" w:author="Portatil CCB" w:date="2014-03-26T22:25:00Z">
        <w:r w:rsidRPr="00444EAE" w:rsidDel="00C215F6">
          <w:rPr>
            <w:color w:val="4472C4" w:themeColor="accent5"/>
            <w:lang w:val="es-MX"/>
          </w:rPr>
          <w:delText>S</w:delText>
        </w:r>
      </w:del>
      <w:r w:rsidRPr="00444EAE">
        <w:rPr>
          <w:color w:val="4472C4" w:themeColor="accent5"/>
          <w:lang w:val="es-MX"/>
        </w:rPr>
        <w:t xml:space="preserve">urvival) bajo el tema transdisciplinario “Cómo funciona el mundo”  </w:t>
      </w:r>
      <w:r w:rsidR="0041733B" w:rsidRPr="00444EAE">
        <w:rPr>
          <w:color w:val="4472C4" w:themeColor="accent5"/>
          <w:lang w:val="es-MX"/>
        </w:rPr>
        <w:t>(How the World Works). P</w:t>
      </w:r>
      <w:r w:rsidRPr="00444EAE">
        <w:rPr>
          <w:color w:val="4472C4" w:themeColor="accent5"/>
          <w:lang w:val="es-MX"/>
        </w:rPr>
        <w:t>ara su evaluación sumativa (Performance Assessment)</w:t>
      </w:r>
      <w:ins w:id="268" w:author="Portatil CCB" w:date="2014-03-26T22:27:00Z">
        <w:r w:rsidR="00C215F6">
          <w:rPr>
            <w:color w:val="4472C4" w:themeColor="accent5"/>
            <w:lang w:val="es-MX"/>
          </w:rPr>
          <w:t>,</w:t>
        </w:r>
      </w:ins>
      <w:r w:rsidR="0041733B" w:rsidRPr="00444EAE">
        <w:rPr>
          <w:color w:val="4472C4" w:themeColor="accent5"/>
          <w:lang w:val="es-MX"/>
        </w:rPr>
        <w:t>______________</w:t>
      </w:r>
      <w:r w:rsidRPr="00444EAE">
        <w:rPr>
          <w:color w:val="4472C4" w:themeColor="accent5"/>
          <w:lang w:val="es-MX"/>
        </w:rPr>
        <w:t xml:space="preserve"> escogió la elaboración de</w:t>
      </w:r>
      <w:ins w:id="269" w:author="Portatil CCB" w:date="2014-03-26T22:27:00Z">
        <w:r w:rsidR="00C215F6">
          <w:rPr>
            <w:color w:val="4472C4" w:themeColor="accent5"/>
            <w:lang w:val="es-MX"/>
          </w:rPr>
          <w:t xml:space="preserve"> </w:t>
        </w:r>
      </w:ins>
      <w:r w:rsidR="0041733B" w:rsidRPr="00444EAE">
        <w:rPr>
          <w:color w:val="4472C4" w:themeColor="accent5"/>
          <w:lang w:val="es-MX"/>
        </w:rPr>
        <w:t>un diorama sobre _______________</w:t>
      </w:r>
      <w:r w:rsidRPr="00444EAE">
        <w:rPr>
          <w:color w:val="4472C4" w:themeColor="accent5"/>
          <w:lang w:val="es-MX"/>
        </w:rPr>
        <w:t>. Sin embargo, se le dificultó demostrar la comprensión de los conceptos mencionados anteriormente.</w:t>
      </w:r>
      <w:r w:rsidRPr="00444EAE">
        <w:rPr>
          <w:color w:val="4472C4" w:themeColor="accent5"/>
        </w:rPr>
        <w:t xml:space="preserve"> </w:t>
      </w:r>
      <w:r w:rsidRPr="00444EAE">
        <w:rPr>
          <w:rFonts w:cs="Arial"/>
          <w:color w:val="4472C4" w:themeColor="accent5"/>
        </w:rPr>
        <w:t>No se mostró involucrado/a en las diferentes salidas pedagógicas. No logró evidenciar con sus aportes la comprensión de la mayoría de  los aprendizajes perdurables planteados en la unidad.</w:t>
      </w:r>
      <w:r w:rsidRPr="00444EAE">
        <w:rPr>
          <w:color w:val="4472C4" w:themeColor="accent5"/>
          <w:lang w:val="es-MX"/>
        </w:rPr>
        <w:t xml:space="preserve"> Se le dificultó construir sus propios significados, pues no fue parte activa en la preparación de su presentación. No  logró establecer relaciones en</w:t>
      </w:r>
      <w:r w:rsidR="0041733B" w:rsidRPr="00444EAE">
        <w:rPr>
          <w:color w:val="4472C4" w:themeColor="accent5"/>
          <w:lang w:val="es-MX"/>
        </w:rPr>
        <w:t>tre</w:t>
      </w:r>
      <w:r w:rsidRPr="00444EAE">
        <w:rPr>
          <w:color w:val="4472C4" w:themeColor="accent5"/>
          <w:lang w:val="es-MX"/>
        </w:rPr>
        <w:t xml:space="preserve"> lo que sabía anteriormente y lo que fue  adquiriendo.  </w:t>
      </w:r>
    </w:p>
    <w:p w14:paraId="7EA956E3" w14:textId="1DBAC8A5" w:rsidR="008D17AF" w:rsidRPr="00444EAE" w:rsidRDefault="008D17AF" w:rsidP="008D17AF">
      <w:pPr>
        <w:jc w:val="both"/>
        <w:rPr>
          <w:color w:val="4472C4" w:themeColor="accent5"/>
          <w:lang w:val="es-MX"/>
        </w:rPr>
      </w:pPr>
      <w:r w:rsidRPr="00444EAE">
        <w:rPr>
          <w:color w:val="4472C4" w:themeColor="accent5"/>
          <w:lang w:val="es-MX"/>
        </w:rPr>
        <w:t>Igualmente</w:t>
      </w:r>
      <w:ins w:id="270" w:author="Portatil CCB" w:date="2014-03-26T22:28:00Z">
        <w:r w:rsidR="00C215F6">
          <w:rPr>
            <w:color w:val="4472C4" w:themeColor="accent5"/>
            <w:lang w:val="es-MX"/>
          </w:rPr>
          <w:t>,</w:t>
        </w:r>
      </w:ins>
      <w:r w:rsidRPr="00444EAE">
        <w:rPr>
          <w:color w:val="4472C4" w:themeColor="accent5"/>
          <w:lang w:val="es-MX"/>
        </w:rPr>
        <w:t xml:space="preserve"> en el tema transdisciplinario “C</w:t>
      </w:r>
      <w:ins w:id="271" w:author="Portatil CCB" w:date="2014-03-26T22:28:00Z">
        <w:r w:rsidR="00C215F6">
          <w:rPr>
            <w:color w:val="4472C4" w:themeColor="accent5"/>
            <w:lang w:val="es-MX"/>
          </w:rPr>
          <w:t>ó</w:t>
        </w:r>
      </w:ins>
      <w:del w:id="272" w:author="Portatil CCB" w:date="2014-03-26T22:28:00Z">
        <w:r w:rsidRPr="00444EAE" w:rsidDel="00C215F6">
          <w:rPr>
            <w:color w:val="4472C4" w:themeColor="accent5"/>
            <w:lang w:val="es-MX"/>
          </w:rPr>
          <w:delText>o</w:delText>
        </w:r>
      </w:del>
      <w:r w:rsidRPr="00444EAE">
        <w:rPr>
          <w:color w:val="4472C4" w:themeColor="accent5"/>
          <w:lang w:val="es-MX"/>
        </w:rPr>
        <w:t xml:space="preserve">mo nos </w:t>
      </w:r>
      <w:commentRangeStart w:id="273"/>
      <w:r w:rsidRPr="00444EAE">
        <w:rPr>
          <w:color w:val="4472C4" w:themeColor="accent5"/>
          <w:lang w:val="es-MX"/>
        </w:rPr>
        <w:t>o</w:t>
      </w:r>
      <w:r w:rsidR="000833C6" w:rsidRPr="00444EAE">
        <w:rPr>
          <w:color w:val="4472C4" w:themeColor="accent5"/>
          <w:lang w:val="es-MX"/>
        </w:rPr>
        <w:t>rganiz</w:t>
      </w:r>
      <w:r w:rsidRPr="00444EAE">
        <w:rPr>
          <w:color w:val="4472C4" w:themeColor="accent5"/>
          <w:lang w:val="es-MX"/>
        </w:rPr>
        <w:t>amos</w:t>
      </w:r>
      <w:commentRangeEnd w:id="273"/>
      <w:r w:rsidRPr="00444EAE">
        <w:rPr>
          <w:rStyle w:val="CommentReference"/>
          <w:color w:val="4472C4" w:themeColor="accent5"/>
          <w:sz w:val="22"/>
          <w:szCs w:val="22"/>
        </w:rPr>
        <w:commentReference w:id="273"/>
      </w:r>
      <w:r w:rsidRPr="00444EAE">
        <w:rPr>
          <w:color w:val="4472C4" w:themeColor="accent5"/>
          <w:lang w:val="es-MX"/>
        </w:rPr>
        <w:t>” (How We Organise Ourselves) se trabajaron los conceptos de trabajo en equipo (</w:t>
      </w:r>
      <w:ins w:id="274" w:author="Portatil CCB" w:date="2014-03-26T22:28:00Z">
        <w:r w:rsidR="00C215F6">
          <w:rPr>
            <w:color w:val="4472C4" w:themeColor="accent5"/>
            <w:lang w:val="es-MX"/>
          </w:rPr>
          <w:t>t</w:t>
        </w:r>
      </w:ins>
      <w:del w:id="275" w:author="Portatil CCB" w:date="2014-03-26T22:28:00Z">
        <w:r w:rsidRPr="00444EAE" w:rsidDel="00C215F6">
          <w:rPr>
            <w:color w:val="4472C4" w:themeColor="accent5"/>
            <w:lang w:val="es-MX"/>
          </w:rPr>
          <w:delText>T</w:delText>
        </w:r>
      </w:del>
      <w:r w:rsidRPr="00444EAE">
        <w:rPr>
          <w:color w:val="4472C4" w:themeColor="accent5"/>
          <w:lang w:val="es-MX"/>
        </w:rPr>
        <w:t xml:space="preserve">eam </w:t>
      </w:r>
      <w:ins w:id="276" w:author="Portatil CCB" w:date="2014-03-26T22:28:00Z">
        <w:r w:rsidR="00C215F6">
          <w:rPr>
            <w:color w:val="4472C4" w:themeColor="accent5"/>
            <w:lang w:val="es-MX"/>
          </w:rPr>
          <w:t>w</w:t>
        </w:r>
      </w:ins>
      <w:del w:id="277" w:author="Portatil CCB" w:date="2014-03-26T22:28:00Z">
        <w:r w:rsidRPr="00444EAE" w:rsidDel="00C215F6">
          <w:rPr>
            <w:color w:val="4472C4" w:themeColor="accent5"/>
            <w:lang w:val="es-MX"/>
          </w:rPr>
          <w:delText>W</w:delText>
        </w:r>
      </w:del>
      <w:r w:rsidRPr="00444EAE">
        <w:rPr>
          <w:color w:val="4472C4" w:themeColor="accent5"/>
          <w:lang w:val="es-MX"/>
        </w:rPr>
        <w:t>ork), meta  (</w:t>
      </w:r>
      <w:ins w:id="278" w:author="Portatil CCB" w:date="2014-03-26T22:28:00Z">
        <w:r w:rsidR="00C215F6">
          <w:rPr>
            <w:color w:val="4472C4" w:themeColor="accent5"/>
            <w:lang w:val="es-MX"/>
          </w:rPr>
          <w:t>g</w:t>
        </w:r>
      </w:ins>
      <w:del w:id="279" w:author="Portatil CCB" w:date="2014-03-26T22:28:00Z">
        <w:r w:rsidRPr="00444EAE" w:rsidDel="00C215F6">
          <w:rPr>
            <w:color w:val="4472C4" w:themeColor="accent5"/>
            <w:lang w:val="es-MX"/>
          </w:rPr>
          <w:delText>G</w:delText>
        </w:r>
      </w:del>
      <w:r w:rsidRPr="00444EAE">
        <w:rPr>
          <w:color w:val="4472C4" w:themeColor="accent5"/>
          <w:lang w:val="es-MX"/>
        </w:rPr>
        <w:t xml:space="preserve">oal) </w:t>
      </w:r>
      <w:r w:rsidR="0041733B" w:rsidRPr="00444EAE">
        <w:rPr>
          <w:color w:val="4472C4" w:themeColor="accent5"/>
          <w:lang w:val="es-MX"/>
        </w:rPr>
        <w:t xml:space="preserve">y </w:t>
      </w:r>
      <w:r w:rsidRPr="00444EAE">
        <w:rPr>
          <w:color w:val="4472C4" w:themeColor="accent5"/>
          <w:lang w:val="es-MX"/>
        </w:rPr>
        <w:t xml:space="preserve">contribución </w:t>
      </w:r>
      <w:r w:rsidRPr="00444EAE">
        <w:rPr>
          <w:color w:val="4472C4" w:themeColor="accent5"/>
          <w:lang w:val="es-MX"/>
        </w:rPr>
        <w:lastRenderedPageBreak/>
        <w:t>individual (</w:t>
      </w:r>
      <w:ins w:id="280" w:author="Portatil CCB" w:date="2014-03-26T22:29:00Z">
        <w:r w:rsidR="00C215F6">
          <w:rPr>
            <w:color w:val="4472C4" w:themeColor="accent5"/>
            <w:lang w:val="es-MX"/>
          </w:rPr>
          <w:t>i</w:t>
        </w:r>
      </w:ins>
      <w:del w:id="281" w:author="Portatil CCB" w:date="2014-03-26T22:29:00Z">
        <w:r w:rsidRPr="00444EAE" w:rsidDel="00C215F6">
          <w:rPr>
            <w:color w:val="4472C4" w:themeColor="accent5"/>
            <w:lang w:val="es-MX"/>
          </w:rPr>
          <w:delText>I</w:delText>
        </w:r>
      </w:del>
      <w:r w:rsidRPr="00444EAE">
        <w:rPr>
          <w:color w:val="4472C4" w:themeColor="accent5"/>
          <w:lang w:val="es-MX"/>
        </w:rPr>
        <w:t xml:space="preserve">ndividual </w:t>
      </w:r>
      <w:ins w:id="282" w:author="Portatil CCB" w:date="2014-03-26T22:29:00Z">
        <w:r w:rsidR="00C215F6">
          <w:rPr>
            <w:color w:val="4472C4" w:themeColor="accent5"/>
            <w:lang w:val="es-MX"/>
          </w:rPr>
          <w:t>c</w:t>
        </w:r>
      </w:ins>
      <w:del w:id="283" w:author="Portatil CCB" w:date="2014-03-26T22:29:00Z">
        <w:r w:rsidRPr="00444EAE" w:rsidDel="00C215F6">
          <w:rPr>
            <w:color w:val="4472C4" w:themeColor="accent5"/>
            <w:lang w:val="es-MX"/>
          </w:rPr>
          <w:delText>C</w:delText>
        </w:r>
      </w:del>
      <w:r w:rsidRPr="00444EAE">
        <w:rPr>
          <w:color w:val="4472C4" w:themeColor="accent5"/>
          <w:lang w:val="es-MX"/>
        </w:rPr>
        <w:t xml:space="preserve">ontribution). _______ no logró dar ejemplos de comprensión </w:t>
      </w:r>
      <w:ins w:id="284" w:author="Portatil CCB" w:date="2014-03-26T22:29:00Z">
        <w:r w:rsidR="00C215F6">
          <w:rPr>
            <w:color w:val="4472C4" w:themeColor="accent5"/>
            <w:lang w:val="es-MX"/>
          </w:rPr>
          <w:t xml:space="preserve">acerca </w:t>
        </w:r>
      </w:ins>
      <w:r w:rsidRPr="00444EAE">
        <w:rPr>
          <w:color w:val="4472C4" w:themeColor="accent5"/>
          <w:lang w:val="es-MX"/>
        </w:rPr>
        <w:t xml:space="preserve">de cómo las personas se organizan para lograr una meta en común y la importancia de cumplir </w:t>
      </w:r>
      <w:r w:rsidR="0041733B" w:rsidRPr="00444EAE">
        <w:rPr>
          <w:color w:val="4472C4" w:themeColor="accent5"/>
          <w:lang w:val="es-MX"/>
        </w:rPr>
        <w:t>con su responsabilidad y/o contribución individual</w:t>
      </w:r>
      <w:r w:rsidRPr="00444EAE">
        <w:rPr>
          <w:color w:val="4472C4" w:themeColor="accent5"/>
          <w:lang w:val="es-MX"/>
        </w:rPr>
        <w:t>. ______ no  logró hacer conexiones en su proceso de aprendizaje, y ni ampliar su capacidad de pensamiento crítico.</w:t>
      </w:r>
    </w:p>
    <w:p w14:paraId="2AE9894D" w14:textId="77777777" w:rsidR="00FA4400" w:rsidRDefault="00FA4400" w:rsidP="008D17AF">
      <w:pPr>
        <w:jc w:val="both"/>
        <w:rPr>
          <w:color w:val="FF0000"/>
          <w:lang w:val="es-MX"/>
        </w:rPr>
      </w:pPr>
    </w:p>
    <w:p w14:paraId="5C452B48" w14:textId="77777777" w:rsidR="00FA4400" w:rsidRDefault="00FA4400" w:rsidP="008D17AF">
      <w:pPr>
        <w:jc w:val="both"/>
        <w:rPr>
          <w:color w:val="FF0000"/>
          <w:lang w:val="es-MX"/>
        </w:rPr>
      </w:pPr>
    </w:p>
    <w:p w14:paraId="649A60F7" w14:textId="77777777" w:rsidR="00FA4400" w:rsidRDefault="00FA4400" w:rsidP="008D17AF">
      <w:pPr>
        <w:jc w:val="both"/>
        <w:rPr>
          <w:color w:val="FF0000"/>
          <w:lang w:val="es-MX"/>
        </w:rPr>
      </w:pPr>
    </w:p>
    <w:p w14:paraId="1186CE95" w14:textId="77777777" w:rsidR="00FA4400" w:rsidRDefault="00FA4400" w:rsidP="008D17AF">
      <w:pPr>
        <w:jc w:val="both"/>
        <w:rPr>
          <w:color w:val="FF0000"/>
          <w:lang w:val="es-MX"/>
        </w:rPr>
      </w:pPr>
    </w:p>
    <w:p w14:paraId="7BAFDE5A" w14:textId="77777777" w:rsidR="00FA4400" w:rsidRDefault="00FA4400" w:rsidP="008D17AF">
      <w:pPr>
        <w:jc w:val="both"/>
        <w:rPr>
          <w:color w:val="FF0000"/>
          <w:lang w:val="es-MX"/>
        </w:rPr>
      </w:pPr>
    </w:p>
    <w:p w14:paraId="4DC09300" w14:textId="3C0D722F" w:rsidR="00365673" w:rsidRPr="00444EAE" w:rsidRDefault="00365673" w:rsidP="008D17AF">
      <w:pPr>
        <w:jc w:val="both"/>
        <w:rPr>
          <w:color w:val="FF0000"/>
          <w:lang w:val="es-MX"/>
        </w:rPr>
      </w:pPr>
      <w:r w:rsidRPr="00444EAE">
        <w:rPr>
          <w:color w:val="FF0000"/>
          <w:lang w:val="es-MX"/>
        </w:rPr>
        <w:t>SKILLS:</w:t>
      </w:r>
    </w:p>
    <w:p w14:paraId="44A985F1" w14:textId="3684514F" w:rsidR="00364DB9" w:rsidRPr="00444EAE" w:rsidRDefault="00364DB9" w:rsidP="008D17AF">
      <w:pPr>
        <w:jc w:val="both"/>
        <w:rPr>
          <w:color w:val="00B050"/>
          <w:lang w:val="es-MX"/>
        </w:rPr>
      </w:pPr>
      <w:r w:rsidRPr="00444EAE">
        <w:rPr>
          <w:color w:val="00B050"/>
          <w:lang w:val="es-MX"/>
        </w:rPr>
        <w:t>SUPERIOR:</w:t>
      </w:r>
    </w:p>
    <w:p w14:paraId="749D0772" w14:textId="0A04CAB4" w:rsidR="00364DB9" w:rsidRPr="00444EAE" w:rsidRDefault="00364DB9" w:rsidP="007249BC">
      <w:pPr>
        <w:jc w:val="both"/>
        <w:rPr>
          <w:color w:val="00B050"/>
          <w:lang w:val="es-MX"/>
        </w:rPr>
      </w:pPr>
      <w:r w:rsidRPr="00444EAE">
        <w:rPr>
          <w:color w:val="00B050"/>
          <w:lang w:val="es-MX"/>
        </w:rPr>
        <w:t>En cuanto a las habilidades de Pensamiento (</w:t>
      </w:r>
      <w:r w:rsidRPr="00444EAE">
        <w:rPr>
          <w:b/>
          <w:color w:val="00B050"/>
          <w:lang w:val="es-MX"/>
        </w:rPr>
        <w:t>Adquisición de conocimiento</w:t>
      </w:r>
      <w:r w:rsidRPr="00444EAE">
        <w:rPr>
          <w:color w:val="00B050"/>
          <w:lang w:val="es-MX"/>
        </w:rPr>
        <w:t>) _____________________se destacó al compartir conocimientos de hechos, ideas y vocabulario específicos.</w:t>
      </w:r>
    </w:p>
    <w:p w14:paraId="233838A0" w14:textId="33F6EA2E" w:rsidR="00364DB9" w:rsidRPr="00444EAE" w:rsidRDefault="00154DB7" w:rsidP="007249BC">
      <w:pPr>
        <w:jc w:val="both"/>
        <w:rPr>
          <w:color w:val="00B050"/>
          <w:lang w:val="es-MX"/>
        </w:rPr>
      </w:pPr>
      <w:r w:rsidRPr="00444EAE">
        <w:rPr>
          <w:color w:val="00B050"/>
          <w:lang w:val="es-MX"/>
        </w:rPr>
        <w:t>En cua</w:t>
      </w:r>
      <w:r w:rsidR="00364DB9" w:rsidRPr="00444EAE">
        <w:rPr>
          <w:color w:val="00B050"/>
          <w:lang w:val="es-MX"/>
        </w:rPr>
        <w:t>nto a las habilidades Sociales (</w:t>
      </w:r>
      <w:r w:rsidR="007249BC" w:rsidRPr="00FA2B8D">
        <w:rPr>
          <w:rFonts w:cs="Calibri"/>
          <w:b/>
          <w:color w:val="00B050"/>
          <w:rPrChange w:id="285" w:author="Portatil CCB" w:date="2014-03-26T19:29:00Z">
            <w:rPr>
              <w:rFonts w:cs="Calibri"/>
              <w:b/>
              <w:color w:val="00B050"/>
              <w:lang w:val="en-US"/>
            </w:rPr>
          </w:rPrChange>
        </w:rPr>
        <w:t>Adoptar diferentes roles</w:t>
      </w:r>
      <w:r w:rsidR="00364DB9" w:rsidRPr="00FA2B8D">
        <w:rPr>
          <w:rFonts w:cs="Calibri"/>
          <w:b/>
          <w:color w:val="00B050"/>
          <w:rPrChange w:id="286" w:author="Portatil CCB" w:date="2014-03-26T19:29:00Z">
            <w:rPr>
              <w:rFonts w:cs="Calibri"/>
              <w:b/>
              <w:color w:val="00B050"/>
              <w:lang w:val="en-US"/>
            </w:rPr>
          </w:rPrChange>
        </w:rPr>
        <w:t xml:space="preserve"> y </w:t>
      </w:r>
      <w:r w:rsidR="007249BC" w:rsidRPr="00FA2B8D">
        <w:rPr>
          <w:rFonts w:cs="Calibri"/>
          <w:b/>
          <w:color w:val="00B050"/>
          <w:rPrChange w:id="287" w:author="Portatil CCB" w:date="2014-03-26T19:29:00Z">
            <w:rPr>
              <w:rFonts w:cs="Calibri"/>
              <w:b/>
              <w:color w:val="00B050"/>
              <w:lang w:val="en-US"/>
            </w:rPr>
          </w:rPrChange>
        </w:rPr>
        <w:t>Toma de decision</w:t>
      </w:r>
      <w:ins w:id="288" w:author="Eleine" w:date="2014-03-27T12:06:00Z">
        <w:r w:rsidR="00C14EE6">
          <w:rPr>
            <w:rFonts w:cs="Calibri"/>
            <w:b/>
            <w:color w:val="00B050"/>
          </w:rPr>
          <w:t>e</w:t>
        </w:r>
      </w:ins>
      <w:r w:rsidR="007249BC" w:rsidRPr="00FA2B8D">
        <w:rPr>
          <w:rFonts w:cs="Calibri"/>
          <w:b/>
          <w:color w:val="00B050"/>
          <w:rPrChange w:id="289" w:author="Portatil CCB" w:date="2014-03-26T19:29:00Z">
            <w:rPr>
              <w:rFonts w:cs="Calibri"/>
              <w:b/>
              <w:color w:val="00B050"/>
              <w:lang w:val="en-US"/>
            </w:rPr>
          </w:rPrChange>
        </w:rPr>
        <w:t>s en grupo</w:t>
      </w:r>
      <w:r w:rsidR="00364DB9" w:rsidRPr="00444EAE">
        <w:rPr>
          <w:color w:val="00B050"/>
          <w:lang w:val="es-MX"/>
        </w:rPr>
        <w:t xml:space="preserve">) ________________reconoció los roles y responsabilidades que existen dentro del grupo y se mostró como ejemplo para que los demás lo cumplieran; también </w:t>
      </w:r>
      <w:r w:rsidR="007249BC" w:rsidRPr="00444EAE">
        <w:rPr>
          <w:color w:val="00B050"/>
          <w:lang w:val="es-MX"/>
        </w:rPr>
        <w:t>logró</w:t>
      </w:r>
      <w:r w:rsidR="00364DB9" w:rsidRPr="00444EAE">
        <w:rPr>
          <w:color w:val="00B050"/>
          <w:lang w:val="es-MX"/>
        </w:rPr>
        <w:t xml:space="preserve"> organizarse en un grupo y escuchar a sus compañeros, mostró liderazgo, hizo parte de la</w:t>
      </w:r>
      <w:del w:id="290" w:author="Portatil CCB" w:date="2014-03-26T22:29:00Z">
        <w:r w:rsidR="00364DB9" w:rsidRPr="00444EAE" w:rsidDel="00C215F6">
          <w:rPr>
            <w:color w:val="00B050"/>
            <w:lang w:val="es-MX"/>
          </w:rPr>
          <w:delText>s</w:delText>
        </w:r>
      </w:del>
      <w:r w:rsidR="00364DB9" w:rsidRPr="00444EAE">
        <w:rPr>
          <w:color w:val="00B050"/>
          <w:lang w:val="es-MX"/>
        </w:rPr>
        <w:t xml:space="preserve"> toma</w:t>
      </w:r>
      <w:del w:id="291" w:author="Portatil CCB" w:date="2014-03-26T22:30:00Z">
        <w:r w:rsidR="00364DB9" w:rsidRPr="00444EAE" w:rsidDel="00C215F6">
          <w:rPr>
            <w:color w:val="00B050"/>
            <w:lang w:val="es-MX"/>
          </w:rPr>
          <w:delText>s</w:delText>
        </w:r>
      </w:del>
      <w:r w:rsidR="00364DB9" w:rsidRPr="00444EAE">
        <w:rPr>
          <w:color w:val="00B050"/>
          <w:lang w:val="es-MX"/>
        </w:rPr>
        <w:t xml:space="preserve"> de decisiones al momento de cumplir con las tareas asignadas al equipo</w:t>
      </w:r>
      <w:ins w:id="292" w:author="Portatil CCB" w:date="2014-03-26T22:30:00Z">
        <w:r w:rsidR="00C215F6">
          <w:rPr>
            <w:color w:val="00B050"/>
            <w:lang w:val="es-MX"/>
          </w:rPr>
          <w:t>,</w:t>
        </w:r>
      </w:ins>
      <w:r w:rsidR="00364DB9" w:rsidRPr="00444EAE">
        <w:rPr>
          <w:color w:val="00B050"/>
          <w:lang w:val="es-MX"/>
        </w:rPr>
        <w:t xml:space="preserve"> </w:t>
      </w:r>
      <w:del w:id="293" w:author="Portatil CCB" w:date="2014-03-26T22:30:00Z">
        <w:r w:rsidR="00364DB9" w:rsidRPr="00444EAE" w:rsidDel="00C215F6">
          <w:rPr>
            <w:color w:val="00B050"/>
            <w:lang w:val="es-MX"/>
          </w:rPr>
          <w:delText xml:space="preserve"> </w:delText>
        </w:r>
      </w:del>
      <w:r w:rsidR="00364DB9" w:rsidRPr="00444EAE">
        <w:rPr>
          <w:color w:val="00B050"/>
          <w:lang w:val="es-MX"/>
        </w:rPr>
        <w:t>y entendió que su aporte es valioso</w:t>
      </w:r>
      <w:ins w:id="294" w:author="Portatil CCB" w:date="2014-03-26T22:30:00Z">
        <w:r w:rsidR="00E53846">
          <w:rPr>
            <w:color w:val="00B050"/>
            <w:lang w:val="es-MX"/>
          </w:rPr>
          <w:t>,</w:t>
        </w:r>
      </w:ins>
      <w:r w:rsidR="00364DB9" w:rsidRPr="00444EAE">
        <w:rPr>
          <w:color w:val="00B050"/>
          <w:lang w:val="es-MX"/>
        </w:rPr>
        <w:t xml:space="preserve"> al igual que el de sus compañeros para así</w:t>
      </w:r>
      <w:ins w:id="295" w:author="Eleine" w:date="2014-03-27T12:06:00Z">
        <w:r w:rsidR="00C14EE6">
          <w:rPr>
            <w:color w:val="00B050"/>
            <w:lang w:val="es-MX"/>
          </w:rPr>
          <w:t xml:space="preserve"> </w:t>
        </w:r>
      </w:ins>
      <w:del w:id="296" w:author="Portatil CCB" w:date="2014-03-26T22:30:00Z">
        <w:r w:rsidR="00364DB9" w:rsidRPr="00444EAE" w:rsidDel="00E53846">
          <w:rPr>
            <w:color w:val="00B050"/>
            <w:lang w:val="es-MX"/>
          </w:rPr>
          <w:delText xml:space="preserve">, </w:delText>
        </w:r>
      </w:del>
      <w:r w:rsidR="00364DB9" w:rsidRPr="00444EAE">
        <w:rPr>
          <w:color w:val="00B050"/>
          <w:lang w:val="es-MX"/>
        </w:rPr>
        <w:t>obtener consenso y tomar las decisiones que favorecieron el trabajo de todo el equipo y el alcance de la meta.</w:t>
      </w:r>
    </w:p>
    <w:p w14:paraId="127D89EB" w14:textId="25C2C245" w:rsidR="00364DB9" w:rsidRPr="00FA2B8D" w:rsidRDefault="00364DB9" w:rsidP="007249BC">
      <w:pPr>
        <w:jc w:val="both"/>
        <w:rPr>
          <w:b/>
          <w:color w:val="00B050"/>
          <w:rPrChange w:id="297" w:author="Portatil CCB" w:date="2014-03-26T19:29:00Z">
            <w:rPr>
              <w:b/>
              <w:color w:val="00B050"/>
              <w:lang w:val="en-US"/>
            </w:rPr>
          </w:rPrChange>
        </w:rPr>
      </w:pPr>
      <w:r w:rsidRPr="00444EAE">
        <w:rPr>
          <w:color w:val="00B050"/>
          <w:lang w:val="es-MX"/>
        </w:rPr>
        <w:t xml:space="preserve">En cuanto a las habilidades de Comunicación </w:t>
      </w:r>
      <w:del w:id="298" w:author="Portatil CCB" w:date="2014-03-26T22:30:00Z">
        <w:r w:rsidRPr="00444EAE" w:rsidDel="00E53846">
          <w:rPr>
            <w:color w:val="00B050"/>
            <w:lang w:val="es-MX"/>
          </w:rPr>
          <w:delText>(</w:delText>
        </w:r>
      </w:del>
      <w:r w:rsidRPr="00FA2B8D">
        <w:rPr>
          <w:b/>
          <w:color w:val="00B050"/>
        </w:rPr>
        <w:t>(</w:t>
      </w:r>
      <w:r w:rsidR="007249BC" w:rsidRPr="00FA2B8D">
        <w:rPr>
          <w:b/>
          <w:color w:val="00B050"/>
        </w:rPr>
        <w:t xml:space="preserve">Escuchar información </w:t>
      </w:r>
      <w:del w:id="299" w:author="Portatil CCB" w:date="2014-03-26T22:40:00Z">
        <w:r w:rsidR="007249BC" w:rsidRPr="00FA2B8D" w:rsidDel="00836D79">
          <w:rPr>
            <w:b/>
            <w:color w:val="00B050"/>
          </w:rPr>
          <w:delText xml:space="preserve"> </w:delText>
        </w:r>
      </w:del>
      <w:r w:rsidR="007249BC" w:rsidRPr="00FA2B8D">
        <w:rPr>
          <w:b/>
          <w:color w:val="00B050"/>
        </w:rPr>
        <w:t>y E</w:t>
      </w:r>
      <w:r w:rsidRPr="00FA2B8D">
        <w:rPr>
          <w:b/>
          <w:color w:val="00B050"/>
        </w:rPr>
        <w:t>xpresar ideas con claridad</w:t>
      </w:r>
      <w:r w:rsidR="007249BC" w:rsidRPr="00FA2B8D">
        <w:rPr>
          <w:b/>
          <w:color w:val="00B050"/>
        </w:rPr>
        <w:t xml:space="preserve"> y lógica</w:t>
      </w:r>
      <w:r w:rsidRPr="00FA2B8D">
        <w:rPr>
          <w:b/>
          <w:color w:val="00B050"/>
        </w:rPr>
        <w:t>)</w:t>
      </w:r>
      <w:ins w:id="300" w:author="Portatil CCB" w:date="2014-03-26T22:40:00Z">
        <w:r w:rsidR="00836D79">
          <w:rPr>
            <w:b/>
            <w:color w:val="00B050"/>
          </w:rPr>
          <w:t>,</w:t>
        </w:r>
      </w:ins>
      <w:r w:rsidRPr="00FA2B8D">
        <w:rPr>
          <w:b/>
          <w:color w:val="00B050"/>
        </w:rPr>
        <w:t xml:space="preserve">__________________ </w:t>
      </w:r>
      <w:r w:rsidRPr="00444EAE">
        <w:rPr>
          <w:color w:val="00B050"/>
          <w:lang w:val="es-MX"/>
        </w:rPr>
        <w:t xml:space="preserve">se destacó por seguir dos instrucciones a la vez y por escuchar a </w:t>
      </w:r>
      <w:r w:rsidR="009B1D07" w:rsidRPr="00444EAE">
        <w:rPr>
          <w:color w:val="00B050"/>
          <w:lang w:val="es-MX"/>
        </w:rPr>
        <w:t xml:space="preserve">los demás en momentos de clase. </w:t>
      </w:r>
      <w:r w:rsidR="009B1D07" w:rsidRPr="00444EAE">
        <w:rPr>
          <w:rFonts w:ascii="Arial" w:hAnsi="Arial" w:cs="Arial"/>
          <w:color w:val="00B050"/>
          <w:lang w:val="es-ES"/>
        </w:rPr>
        <w:t>Planteó p</w:t>
      </w:r>
      <w:r w:rsidR="009B1D07" w:rsidRPr="00444EAE">
        <w:rPr>
          <w:rFonts w:ascii="Arial" w:hAnsi="Arial" w:cs="Arial"/>
          <w:color w:val="00B050"/>
        </w:rPr>
        <w:t xml:space="preserve">redicciones de resultados posibles, y </w:t>
      </w:r>
      <w:r w:rsidR="009B1D07" w:rsidRPr="00444EAE">
        <w:rPr>
          <w:rFonts w:ascii="Arial" w:hAnsi="Arial" w:cs="Arial"/>
          <w:color w:val="00B050"/>
          <w:shd w:val="clear" w:color="auto" w:fill="F7F4F4"/>
        </w:rPr>
        <w:t xml:space="preserve">las argumentó por iniciativa propia, </w:t>
      </w:r>
      <w:r w:rsidR="009B1D07" w:rsidRPr="00444EAE">
        <w:rPr>
          <w:rFonts w:ascii="Arial" w:hAnsi="Arial" w:cs="Arial"/>
          <w:color w:val="00B050"/>
        </w:rPr>
        <w:t xml:space="preserve">teniendo en cuenta </w:t>
      </w:r>
      <w:r w:rsidR="009B1D07" w:rsidRPr="00444EAE">
        <w:rPr>
          <w:rFonts w:ascii="Arial" w:hAnsi="Arial" w:cs="Arial"/>
          <w:color w:val="00B050"/>
          <w:shd w:val="clear" w:color="auto" w:fill="F7F4F4"/>
        </w:rPr>
        <w:t>los indicios que el propio texto proporcionaba</w:t>
      </w:r>
      <w:ins w:id="301" w:author="Portatil CCB" w:date="2014-03-26T22:41:00Z">
        <w:r w:rsidR="00075F45">
          <w:rPr>
            <w:rFonts w:ascii="Arial" w:hAnsi="Arial" w:cs="Arial"/>
            <w:color w:val="00B050"/>
            <w:shd w:val="clear" w:color="auto" w:fill="F7F4F4"/>
          </w:rPr>
          <w:t>;</w:t>
        </w:r>
      </w:ins>
      <w:r w:rsidR="009B1D07" w:rsidRPr="00444EAE">
        <w:rPr>
          <w:rFonts w:ascii="Arial" w:hAnsi="Arial" w:cs="Arial"/>
          <w:color w:val="00B050"/>
          <w:shd w:val="clear" w:color="auto" w:fill="F7F4F4"/>
        </w:rPr>
        <w:t xml:space="preserve"> </w:t>
      </w:r>
      <w:del w:id="302" w:author="Portatil CCB" w:date="2014-03-26T22:41:00Z">
        <w:r w:rsidR="009B1D07" w:rsidRPr="00444EAE" w:rsidDel="00075F45">
          <w:rPr>
            <w:rFonts w:ascii="Arial" w:hAnsi="Arial" w:cs="Arial"/>
            <w:color w:val="00B050"/>
            <w:shd w:val="clear" w:color="auto" w:fill="F7F4F4"/>
          </w:rPr>
          <w:delText xml:space="preserve">y </w:delText>
        </w:r>
      </w:del>
      <w:ins w:id="303" w:author="Portatil CCB" w:date="2014-03-26T22:41:00Z">
        <w:r w:rsidR="00075F45">
          <w:rPr>
            <w:rFonts w:ascii="Arial" w:hAnsi="Arial" w:cs="Arial"/>
            <w:color w:val="00B050"/>
            <w:shd w:val="clear" w:color="auto" w:fill="F7F4F4"/>
          </w:rPr>
          <w:t>además</w:t>
        </w:r>
        <w:r w:rsidR="00075F45" w:rsidRPr="00444EAE">
          <w:rPr>
            <w:rFonts w:ascii="Arial" w:hAnsi="Arial" w:cs="Arial"/>
            <w:color w:val="00B050"/>
            <w:shd w:val="clear" w:color="auto" w:fill="F7F4F4"/>
          </w:rPr>
          <w:t xml:space="preserve"> </w:t>
        </w:r>
      </w:ins>
      <w:r w:rsidR="009B1D07" w:rsidRPr="00444EAE">
        <w:rPr>
          <w:rFonts w:ascii="Arial" w:hAnsi="Arial" w:cs="Arial"/>
          <w:color w:val="00B050"/>
        </w:rPr>
        <w:t>observó y planteó las diferencias entre su punto de vista y el de uno de sus compañeros, respecto de la interpretación de la información que transmiten.</w:t>
      </w:r>
    </w:p>
    <w:p w14:paraId="2E9CF912" w14:textId="61B51184" w:rsidR="00364DB9" w:rsidRPr="00444EAE" w:rsidRDefault="00364DB9" w:rsidP="007249BC">
      <w:pPr>
        <w:jc w:val="both"/>
        <w:rPr>
          <w:color w:val="00B050"/>
          <w:lang w:val="es-MX"/>
        </w:rPr>
      </w:pPr>
      <w:r w:rsidRPr="00444EAE">
        <w:rPr>
          <w:color w:val="00B050"/>
          <w:lang w:val="es-MX"/>
        </w:rPr>
        <w:t>En l</w:t>
      </w:r>
      <w:r w:rsidR="007249BC" w:rsidRPr="00444EAE">
        <w:rPr>
          <w:color w:val="00B050"/>
          <w:lang w:val="es-MX"/>
        </w:rPr>
        <w:t>as habilidades de Autocontrol (</w:t>
      </w:r>
      <w:r w:rsidR="007249BC" w:rsidRPr="00444EAE">
        <w:rPr>
          <w:b/>
          <w:color w:val="00B050"/>
          <w:lang w:val="es-MX"/>
        </w:rPr>
        <w:t>Manejo del tiempo</w:t>
      </w:r>
      <w:r w:rsidRPr="00444EAE">
        <w:rPr>
          <w:color w:val="00B050"/>
          <w:lang w:val="es-MX"/>
        </w:rPr>
        <w:t>) ______________</w:t>
      </w:r>
      <w:r w:rsidR="007249BC" w:rsidRPr="00444EAE">
        <w:rPr>
          <w:color w:val="00B050"/>
          <w:lang w:val="es-MX"/>
        </w:rPr>
        <w:t xml:space="preserve"> manejó</w:t>
      </w:r>
      <w:r w:rsidRPr="00444EAE">
        <w:rPr>
          <w:color w:val="00B050"/>
          <w:lang w:val="es-MX"/>
        </w:rPr>
        <w:t xml:space="preserve"> </w:t>
      </w:r>
      <w:del w:id="304" w:author="Portatil CCB" w:date="2014-03-26T22:41:00Z">
        <w:r w:rsidRPr="00444EAE" w:rsidDel="00075F45">
          <w:rPr>
            <w:color w:val="00B050"/>
            <w:lang w:val="es-MX"/>
          </w:rPr>
          <w:delText xml:space="preserve">el </w:delText>
        </w:r>
      </w:del>
      <w:ins w:id="305" w:author="Portatil CCB" w:date="2014-03-26T22:41:00Z">
        <w:r w:rsidR="00075F45">
          <w:rPr>
            <w:color w:val="00B050"/>
            <w:lang w:val="es-MX"/>
          </w:rPr>
          <w:t>su</w:t>
        </w:r>
        <w:r w:rsidR="00075F45" w:rsidRPr="00444EAE">
          <w:rPr>
            <w:color w:val="00B050"/>
            <w:lang w:val="es-MX"/>
          </w:rPr>
          <w:t xml:space="preserve"> </w:t>
        </w:r>
      </w:ins>
      <w:r w:rsidRPr="00444EAE">
        <w:rPr>
          <w:color w:val="00B050"/>
          <w:lang w:val="es-MX"/>
        </w:rPr>
        <w:t>tiempo adecuadamente en la realización de sus trabajos.</w:t>
      </w:r>
    </w:p>
    <w:p w14:paraId="0D30069D" w14:textId="74C496A0" w:rsidR="00364DB9" w:rsidRPr="00444EAE" w:rsidRDefault="007249BC" w:rsidP="007249BC">
      <w:pPr>
        <w:jc w:val="both"/>
        <w:rPr>
          <w:color w:val="00B050"/>
          <w:lang w:val="es-MX"/>
        </w:rPr>
      </w:pPr>
      <w:r w:rsidRPr="00444EAE">
        <w:rPr>
          <w:color w:val="00B050"/>
          <w:lang w:val="es-MX"/>
        </w:rPr>
        <w:t xml:space="preserve">En cuanto a las habilidades de Investigación </w:t>
      </w:r>
      <w:ins w:id="306" w:author="Eleine" w:date="2014-03-27T12:07:00Z">
        <w:r w:rsidR="00C14EE6">
          <w:rPr>
            <w:color w:val="00B050"/>
            <w:lang w:val="es-MX"/>
          </w:rPr>
          <w:t>(</w:t>
        </w:r>
      </w:ins>
      <w:commentRangeStart w:id="307"/>
      <w:del w:id="308" w:author="Eleine" w:date="2014-03-27T12:07:00Z">
        <w:r w:rsidRPr="00444EAE" w:rsidDel="00C14EE6">
          <w:rPr>
            <w:color w:val="00B050"/>
            <w:lang w:val="es-MX"/>
          </w:rPr>
          <w:delText>(</w:delText>
        </w:r>
        <w:r w:rsidRPr="00FA2B8D" w:rsidDel="00C14EE6">
          <w:rPr>
            <w:b/>
            <w:color w:val="00B050"/>
          </w:rPr>
          <w:delText xml:space="preserve">(tallying and making charts &amp; </w:delText>
        </w:r>
        <w:r w:rsidRPr="00444EAE" w:rsidDel="00C14EE6">
          <w:rPr>
            <w:b/>
            <w:color w:val="00B050"/>
          </w:rPr>
          <w:delText>Organising data</w:delText>
        </w:r>
      </w:del>
      <w:ins w:id="309" w:author="Eleine" w:date="2014-03-27T12:07:00Z">
        <w:r w:rsidR="00C14EE6">
          <w:rPr>
            <w:color w:val="00B050"/>
            <w:lang w:val="es-MX"/>
          </w:rPr>
          <w:t>Recolectar y organizar la información en gráficos de barras</w:t>
        </w:r>
      </w:ins>
      <w:r w:rsidRPr="00444EAE">
        <w:rPr>
          <w:b/>
          <w:color w:val="00B050"/>
        </w:rPr>
        <w:t>)</w:t>
      </w:r>
      <w:commentRangeEnd w:id="307"/>
      <w:r w:rsidR="00075F45">
        <w:rPr>
          <w:rStyle w:val="CommentReference"/>
          <w:lang w:val="en-US"/>
        </w:rPr>
        <w:commentReference w:id="307"/>
      </w:r>
      <w:r w:rsidRPr="00444EAE">
        <w:rPr>
          <w:b/>
          <w:color w:val="00B050"/>
        </w:rPr>
        <w:t>___________________</w:t>
      </w:r>
      <w:r w:rsidRPr="00444EAE">
        <w:rPr>
          <w:color w:val="00B050"/>
          <w:lang w:val="es-MX"/>
        </w:rPr>
        <w:t>s</w:t>
      </w:r>
      <w:r w:rsidR="00364DB9" w:rsidRPr="00444EAE">
        <w:rPr>
          <w:color w:val="00B050"/>
          <w:lang w:val="es-MX"/>
        </w:rPr>
        <w:t>e destacó por observar, registrar y organizar información en un gráfico de barras, logrando comparar</w:t>
      </w:r>
      <w:r w:rsidRPr="00444EAE">
        <w:rPr>
          <w:color w:val="00B050"/>
          <w:lang w:val="es-MX"/>
        </w:rPr>
        <w:t>la</w:t>
      </w:r>
      <w:r w:rsidR="00364DB9" w:rsidRPr="00444EAE">
        <w:rPr>
          <w:color w:val="00B050"/>
          <w:lang w:val="es-MX"/>
        </w:rPr>
        <w:t xml:space="preserve"> y contrastar</w:t>
      </w:r>
      <w:r w:rsidRPr="00444EAE">
        <w:rPr>
          <w:color w:val="00B050"/>
          <w:lang w:val="es-MX"/>
        </w:rPr>
        <w:t>la</w:t>
      </w:r>
      <w:r w:rsidR="00364DB9" w:rsidRPr="00444EAE">
        <w:rPr>
          <w:color w:val="00B050"/>
          <w:lang w:val="es-MX"/>
        </w:rPr>
        <w:t xml:space="preserve"> para llegar a conclusiones.</w:t>
      </w:r>
    </w:p>
    <w:p w14:paraId="262A6AC1" w14:textId="77777777" w:rsidR="00C22E76" w:rsidRPr="00444EAE" w:rsidRDefault="00C22E76" w:rsidP="007249BC">
      <w:pPr>
        <w:jc w:val="both"/>
        <w:rPr>
          <w:color w:val="00B050"/>
          <w:lang w:val="es-MX"/>
        </w:rPr>
      </w:pPr>
    </w:p>
    <w:p w14:paraId="444E2C4E" w14:textId="77777777" w:rsidR="00C22E76" w:rsidRPr="00444EAE" w:rsidRDefault="00C22E76" w:rsidP="007249BC">
      <w:pPr>
        <w:jc w:val="both"/>
        <w:rPr>
          <w:color w:val="00B050"/>
          <w:lang w:val="es-MX"/>
        </w:rPr>
      </w:pPr>
    </w:p>
    <w:p w14:paraId="1D1B4883" w14:textId="79CBDDAA" w:rsidR="00BE5C21" w:rsidRPr="00444EAE" w:rsidRDefault="00BE5C21" w:rsidP="007249BC">
      <w:pPr>
        <w:jc w:val="both"/>
        <w:rPr>
          <w:color w:val="00B050"/>
          <w:lang w:val="es-MX"/>
        </w:rPr>
      </w:pPr>
      <w:r w:rsidRPr="00444EAE">
        <w:rPr>
          <w:color w:val="00B050"/>
          <w:lang w:val="es-MX"/>
        </w:rPr>
        <w:t>HIGH:</w:t>
      </w:r>
    </w:p>
    <w:p w14:paraId="16F8BD3A" w14:textId="679CC433" w:rsidR="00BE5C21" w:rsidRPr="00444EAE" w:rsidRDefault="00BE5C21" w:rsidP="00BE5C21">
      <w:pPr>
        <w:jc w:val="both"/>
        <w:rPr>
          <w:color w:val="00B050"/>
          <w:lang w:val="es-MX"/>
        </w:rPr>
      </w:pPr>
      <w:r w:rsidRPr="00444EAE">
        <w:rPr>
          <w:color w:val="00B050"/>
          <w:lang w:val="es-MX"/>
        </w:rPr>
        <w:lastRenderedPageBreak/>
        <w:t>En cuanto a las habilidades de Pensamiento (</w:t>
      </w:r>
      <w:r w:rsidRPr="00444EAE">
        <w:rPr>
          <w:b/>
          <w:color w:val="00B050"/>
          <w:lang w:val="es-MX"/>
        </w:rPr>
        <w:t>Adquisición de conocimiento</w:t>
      </w:r>
      <w:r w:rsidRPr="00444EAE">
        <w:rPr>
          <w:color w:val="00B050"/>
          <w:lang w:val="es-MX"/>
        </w:rPr>
        <w:t>)</w:t>
      </w:r>
      <w:ins w:id="310" w:author="Portatil CCB" w:date="2014-03-26T22:42:00Z">
        <w:r w:rsidR="00075F45">
          <w:rPr>
            <w:color w:val="00B050"/>
            <w:lang w:val="es-MX"/>
          </w:rPr>
          <w:t>,</w:t>
        </w:r>
      </w:ins>
      <w:r w:rsidRPr="00444EAE">
        <w:rPr>
          <w:color w:val="00B050"/>
          <w:lang w:val="es-MX"/>
        </w:rPr>
        <w:t xml:space="preserve"> _____________________adquirió conocimientos de hechos, ideas y vocabulario específicos y los recordó.</w:t>
      </w:r>
    </w:p>
    <w:p w14:paraId="52EA139C" w14:textId="51F8D011" w:rsidR="00BE5C21" w:rsidRPr="00444EAE" w:rsidRDefault="00BE5C21" w:rsidP="00BE5C21">
      <w:pPr>
        <w:jc w:val="both"/>
        <w:rPr>
          <w:color w:val="00B050"/>
          <w:lang w:val="es-MX"/>
        </w:rPr>
      </w:pPr>
      <w:r w:rsidRPr="00444EAE">
        <w:rPr>
          <w:color w:val="00B050"/>
          <w:lang w:val="es-MX"/>
        </w:rPr>
        <w:t>En cuanto a las habilidades Sociales (</w:t>
      </w:r>
      <w:r w:rsidRPr="00FA2B8D">
        <w:rPr>
          <w:rFonts w:cs="Calibri"/>
          <w:b/>
          <w:color w:val="00B050"/>
          <w:rPrChange w:id="311" w:author="Portatil CCB" w:date="2014-03-26T19:29:00Z">
            <w:rPr>
              <w:rFonts w:cs="Calibri"/>
              <w:b/>
              <w:color w:val="00B050"/>
              <w:lang w:val="en-US"/>
            </w:rPr>
          </w:rPrChange>
        </w:rPr>
        <w:t>Adoptar diferentes roles y Toma de decision</w:t>
      </w:r>
      <w:ins w:id="312" w:author="Portatil CCB" w:date="2014-03-26T22:42:00Z">
        <w:r w:rsidR="00075F45">
          <w:rPr>
            <w:rFonts w:cs="Calibri"/>
            <w:b/>
            <w:color w:val="00B050"/>
          </w:rPr>
          <w:t>e</w:t>
        </w:r>
      </w:ins>
      <w:r w:rsidRPr="00FA2B8D">
        <w:rPr>
          <w:rFonts w:cs="Calibri"/>
          <w:b/>
          <w:color w:val="00B050"/>
          <w:rPrChange w:id="313" w:author="Portatil CCB" w:date="2014-03-26T19:29:00Z">
            <w:rPr>
              <w:rFonts w:cs="Calibri"/>
              <w:b/>
              <w:color w:val="00B050"/>
              <w:lang w:val="en-US"/>
            </w:rPr>
          </w:rPrChange>
        </w:rPr>
        <w:t>s en grupo</w:t>
      </w:r>
      <w:r w:rsidRPr="00444EAE">
        <w:rPr>
          <w:color w:val="00B050"/>
          <w:lang w:val="es-MX"/>
        </w:rPr>
        <w:t>)</w:t>
      </w:r>
      <w:ins w:id="314" w:author="Portatil CCB" w:date="2014-03-26T22:42:00Z">
        <w:r w:rsidR="00075F45">
          <w:rPr>
            <w:color w:val="00B050"/>
            <w:lang w:val="es-MX"/>
          </w:rPr>
          <w:t>,</w:t>
        </w:r>
      </w:ins>
      <w:r w:rsidRPr="00444EAE">
        <w:rPr>
          <w:color w:val="00B050"/>
          <w:lang w:val="es-MX"/>
        </w:rPr>
        <w:t xml:space="preserve"> ________________reconoció los roles y responsabilidades que existen dentro del grupo; logró organizarse y escuchar a sus compañeros, aportó ideas y logró obtener un consenso y ponerse de acuerdo </w:t>
      </w:r>
      <w:ins w:id="315" w:author="Portatil CCB" w:date="2014-03-26T22:42:00Z">
        <w:r w:rsidR="00075F45">
          <w:rPr>
            <w:color w:val="00B050"/>
            <w:lang w:val="es-MX"/>
          </w:rPr>
          <w:t xml:space="preserve">con otros </w:t>
        </w:r>
      </w:ins>
      <w:r w:rsidRPr="00444EAE">
        <w:rPr>
          <w:color w:val="00B050"/>
          <w:lang w:val="es-MX"/>
        </w:rPr>
        <w:t>al momento de realizar el trabajo asignado al equipo.</w:t>
      </w:r>
    </w:p>
    <w:p w14:paraId="237D00F2" w14:textId="5FD7549C" w:rsidR="001929A9" w:rsidRPr="00444EAE" w:rsidRDefault="00154DB7" w:rsidP="00BE5C21">
      <w:pPr>
        <w:jc w:val="both"/>
        <w:rPr>
          <w:color w:val="00B050"/>
          <w:lang w:val="es-MX"/>
        </w:rPr>
      </w:pPr>
      <w:r w:rsidRPr="00444EAE">
        <w:rPr>
          <w:color w:val="00B050"/>
          <w:lang w:val="es-MX"/>
        </w:rPr>
        <w:t xml:space="preserve">En cuanto a las habilidades de Comunicación </w:t>
      </w:r>
      <w:del w:id="316" w:author="Portatil CCB" w:date="2014-03-26T22:43:00Z">
        <w:r w:rsidRPr="00444EAE" w:rsidDel="00075F45">
          <w:rPr>
            <w:color w:val="00B050"/>
            <w:lang w:val="es-MX"/>
          </w:rPr>
          <w:delText>(</w:delText>
        </w:r>
      </w:del>
      <w:r w:rsidRPr="00FA2B8D">
        <w:rPr>
          <w:b/>
          <w:color w:val="00B050"/>
        </w:rPr>
        <w:t xml:space="preserve">(Escuchar información </w:t>
      </w:r>
      <w:del w:id="317" w:author="Portatil CCB" w:date="2014-03-26T22:43:00Z">
        <w:r w:rsidRPr="00FA2B8D" w:rsidDel="00075F45">
          <w:rPr>
            <w:b/>
            <w:color w:val="00B050"/>
          </w:rPr>
          <w:delText xml:space="preserve"> </w:delText>
        </w:r>
      </w:del>
      <w:r w:rsidRPr="00FA2B8D">
        <w:rPr>
          <w:b/>
          <w:color w:val="00B050"/>
        </w:rPr>
        <w:t>y Expresar ideas con claridad y lógica)</w:t>
      </w:r>
      <w:ins w:id="318" w:author="Portatil CCB" w:date="2014-03-26T22:43:00Z">
        <w:r w:rsidR="00075F45">
          <w:rPr>
            <w:b/>
            <w:color w:val="00B050"/>
          </w:rPr>
          <w:t>,</w:t>
        </w:r>
      </w:ins>
      <w:r w:rsidRPr="00FA2B8D">
        <w:rPr>
          <w:b/>
          <w:color w:val="00B050"/>
        </w:rPr>
        <w:t xml:space="preserve">__________________ </w:t>
      </w:r>
      <w:r w:rsidRPr="00444EAE">
        <w:rPr>
          <w:color w:val="00B050"/>
          <w:lang w:val="es-MX"/>
        </w:rPr>
        <w:t>s</w:t>
      </w:r>
      <w:r w:rsidR="00BE5C21" w:rsidRPr="00444EAE">
        <w:rPr>
          <w:color w:val="00B050"/>
          <w:lang w:val="es-MX"/>
        </w:rPr>
        <w:t>iguió dos instrucciones dadas a la vez</w:t>
      </w:r>
      <w:ins w:id="319" w:author="Portatil CCB" w:date="2014-03-26T22:43:00Z">
        <w:r w:rsidR="00075F45">
          <w:rPr>
            <w:color w:val="00B050"/>
            <w:lang w:val="es-MX"/>
          </w:rPr>
          <w:t>,</w:t>
        </w:r>
      </w:ins>
      <w:r w:rsidR="00BE5C21" w:rsidRPr="00444EAE">
        <w:rPr>
          <w:color w:val="00B050"/>
          <w:lang w:val="es-MX"/>
        </w:rPr>
        <w:t xml:space="preserve"> y escuchó a los demás en momentos de clase.</w:t>
      </w:r>
      <w:r w:rsidR="00C22E76" w:rsidRPr="00444EAE">
        <w:rPr>
          <w:color w:val="00B050"/>
          <w:lang w:val="es-MX"/>
        </w:rPr>
        <w:t xml:space="preserve"> </w:t>
      </w:r>
      <w:r w:rsidR="00C22E76" w:rsidRPr="00444EAE">
        <w:rPr>
          <w:rFonts w:ascii="Arial" w:hAnsi="Arial" w:cs="Arial"/>
          <w:color w:val="00B050"/>
          <w:lang w:val="es-ES"/>
        </w:rPr>
        <w:t>Planteó p</w:t>
      </w:r>
      <w:r w:rsidR="00C22E76" w:rsidRPr="00444EAE">
        <w:rPr>
          <w:rFonts w:ascii="Arial" w:hAnsi="Arial" w:cs="Arial"/>
          <w:color w:val="00B050"/>
        </w:rPr>
        <w:t xml:space="preserve">redicciones de resultados posibles, teniendo en cuenta </w:t>
      </w:r>
      <w:r w:rsidR="00C22E76" w:rsidRPr="00444EAE">
        <w:rPr>
          <w:rFonts w:ascii="Arial" w:hAnsi="Arial" w:cs="Arial"/>
          <w:color w:val="00B050"/>
          <w:shd w:val="clear" w:color="auto" w:fill="F7F4F4"/>
        </w:rPr>
        <w:t>los indicios que el propio texto proporcionaba</w:t>
      </w:r>
      <w:ins w:id="320" w:author="Portatil CCB" w:date="2014-03-26T22:43:00Z">
        <w:r w:rsidR="00075F45">
          <w:rPr>
            <w:rFonts w:ascii="Arial" w:hAnsi="Arial" w:cs="Arial"/>
            <w:color w:val="00B050"/>
            <w:shd w:val="clear" w:color="auto" w:fill="F7F4F4"/>
          </w:rPr>
          <w:t>; además</w:t>
        </w:r>
      </w:ins>
      <w:del w:id="321" w:author="Portatil CCB" w:date="2014-03-26T22:43:00Z">
        <w:r w:rsidR="00C22E76" w:rsidRPr="00444EAE" w:rsidDel="00075F45">
          <w:rPr>
            <w:rFonts w:ascii="Arial" w:hAnsi="Arial" w:cs="Arial"/>
            <w:color w:val="00B050"/>
            <w:shd w:val="clear" w:color="auto" w:fill="F7F4F4"/>
          </w:rPr>
          <w:delText>,</w:delText>
        </w:r>
      </w:del>
      <w:r w:rsidR="00C22E76" w:rsidRPr="00444EAE">
        <w:rPr>
          <w:rFonts w:ascii="Arial" w:hAnsi="Arial" w:cs="Arial"/>
          <w:color w:val="00B050"/>
          <w:shd w:val="clear" w:color="auto" w:fill="F7F4F4"/>
        </w:rPr>
        <w:t xml:space="preserve"> </w:t>
      </w:r>
      <w:r w:rsidR="00C22E76" w:rsidRPr="00444EAE">
        <w:rPr>
          <w:rFonts w:ascii="Arial" w:hAnsi="Arial" w:cs="Arial"/>
          <w:color w:val="00B050"/>
        </w:rPr>
        <w:t>observó e interpretó ilustraciones, y comentó la información que transmiten.</w:t>
      </w:r>
    </w:p>
    <w:p w14:paraId="6A8BBEB9" w14:textId="0E4AEA08" w:rsidR="00BE5C21" w:rsidRPr="00444EAE" w:rsidRDefault="00154DB7" w:rsidP="00BE5C21">
      <w:pPr>
        <w:jc w:val="both"/>
        <w:rPr>
          <w:color w:val="00B050"/>
          <w:lang w:val="es-MX"/>
        </w:rPr>
      </w:pPr>
      <w:r w:rsidRPr="00444EAE">
        <w:rPr>
          <w:color w:val="00B050"/>
          <w:lang w:val="es-MX"/>
        </w:rPr>
        <w:t>En las habilidades de Autocontrol (</w:t>
      </w:r>
      <w:r w:rsidRPr="00444EAE">
        <w:rPr>
          <w:b/>
          <w:color w:val="00B050"/>
          <w:lang w:val="es-MX"/>
        </w:rPr>
        <w:t>Manejo del tiempo</w:t>
      </w:r>
      <w:r w:rsidRPr="00444EAE">
        <w:rPr>
          <w:color w:val="00B050"/>
          <w:lang w:val="es-MX"/>
        </w:rPr>
        <w:t>)</w:t>
      </w:r>
      <w:ins w:id="322" w:author="Portatil CCB" w:date="2014-03-26T22:44:00Z">
        <w:r w:rsidR="00075F45">
          <w:rPr>
            <w:color w:val="00B050"/>
            <w:lang w:val="es-MX"/>
          </w:rPr>
          <w:t xml:space="preserve">, </w:t>
        </w:r>
        <w:r w:rsidR="00075F45" w:rsidRPr="00444EAE">
          <w:rPr>
            <w:color w:val="00B050"/>
            <w:lang w:val="es-MX"/>
          </w:rPr>
          <w:t>la mayoría de las veces</w:t>
        </w:r>
        <w:r w:rsidR="00075F45">
          <w:rPr>
            <w:color w:val="00B050"/>
            <w:lang w:val="es-MX"/>
          </w:rPr>
          <w:t xml:space="preserve"> _________</w:t>
        </w:r>
      </w:ins>
      <w:r w:rsidRPr="00444EAE">
        <w:rPr>
          <w:color w:val="00B050"/>
          <w:lang w:val="es-MX"/>
        </w:rPr>
        <w:t xml:space="preserve"> manejó</w:t>
      </w:r>
      <w:r w:rsidR="00BE5C21" w:rsidRPr="00444EAE">
        <w:rPr>
          <w:color w:val="00B050"/>
          <w:lang w:val="es-MX"/>
        </w:rPr>
        <w:t xml:space="preserve"> </w:t>
      </w:r>
      <w:del w:id="323" w:author="Portatil CCB" w:date="2014-03-26T22:43:00Z">
        <w:r w:rsidR="00BE5C21" w:rsidRPr="00444EAE" w:rsidDel="00075F45">
          <w:rPr>
            <w:color w:val="00B050"/>
            <w:lang w:val="es-MX"/>
          </w:rPr>
          <w:delText xml:space="preserve">el </w:delText>
        </w:r>
      </w:del>
      <w:ins w:id="324" w:author="Portatil CCB" w:date="2014-03-26T22:43:00Z">
        <w:r w:rsidR="00075F45">
          <w:rPr>
            <w:color w:val="00B050"/>
            <w:lang w:val="es-MX"/>
          </w:rPr>
          <w:t>su</w:t>
        </w:r>
        <w:r w:rsidR="00075F45" w:rsidRPr="00444EAE">
          <w:rPr>
            <w:color w:val="00B050"/>
            <w:lang w:val="es-MX"/>
          </w:rPr>
          <w:t xml:space="preserve"> </w:t>
        </w:r>
      </w:ins>
      <w:r w:rsidR="00BE5C21" w:rsidRPr="00444EAE">
        <w:rPr>
          <w:color w:val="00B050"/>
          <w:lang w:val="es-MX"/>
        </w:rPr>
        <w:t>tiempo adecuadamente en la realización de sus trabajos</w:t>
      </w:r>
      <w:del w:id="325" w:author="Portatil CCB" w:date="2014-03-26T22:43:00Z">
        <w:r w:rsidR="00BE5C21" w:rsidRPr="00444EAE" w:rsidDel="00075F45">
          <w:rPr>
            <w:color w:val="00B050"/>
            <w:lang w:val="es-MX"/>
          </w:rPr>
          <w:delText xml:space="preserve"> la mayoría de las veces</w:delText>
        </w:r>
      </w:del>
      <w:r w:rsidR="00BE5C21" w:rsidRPr="00444EAE">
        <w:rPr>
          <w:color w:val="00B050"/>
          <w:lang w:val="es-MX"/>
        </w:rPr>
        <w:t>.</w:t>
      </w:r>
    </w:p>
    <w:p w14:paraId="3AB98263" w14:textId="7D495FBF" w:rsidR="00BE5C21" w:rsidRPr="00444EAE" w:rsidRDefault="0089392B" w:rsidP="00BE5C21">
      <w:pPr>
        <w:jc w:val="both"/>
        <w:rPr>
          <w:color w:val="00B050"/>
          <w:lang w:val="es-MX"/>
        </w:rPr>
      </w:pPr>
      <w:r w:rsidRPr="00444EAE">
        <w:rPr>
          <w:color w:val="00B050"/>
          <w:lang w:val="es-MX"/>
        </w:rPr>
        <w:t xml:space="preserve">En cuanto a las habilidades de Investigación </w:t>
      </w:r>
      <w:ins w:id="326" w:author="Eleine" w:date="2014-03-27T12:08:00Z">
        <w:r w:rsidR="0083107C">
          <w:rPr>
            <w:color w:val="00B050"/>
            <w:lang w:val="es-MX"/>
          </w:rPr>
          <w:t>(Recolectar y organizar la información en gráficos de barras</w:t>
        </w:r>
        <w:r w:rsidR="0083107C" w:rsidRPr="00444EAE" w:rsidDel="0083107C">
          <w:rPr>
            <w:color w:val="00B050"/>
            <w:lang w:val="es-MX"/>
          </w:rPr>
          <w:t xml:space="preserve"> </w:t>
        </w:r>
      </w:ins>
      <w:commentRangeStart w:id="327"/>
      <w:del w:id="328" w:author="Eleine" w:date="2014-03-27T12:08:00Z">
        <w:r w:rsidRPr="00444EAE" w:rsidDel="0083107C">
          <w:rPr>
            <w:color w:val="00B050"/>
            <w:lang w:val="es-MX"/>
          </w:rPr>
          <w:delText>(</w:delText>
        </w:r>
        <w:r w:rsidRPr="00FA2B8D" w:rsidDel="0083107C">
          <w:rPr>
            <w:b/>
            <w:color w:val="00B050"/>
          </w:rPr>
          <w:delText xml:space="preserve">(tallying and making charts &amp; </w:delText>
        </w:r>
        <w:r w:rsidRPr="00444EAE" w:rsidDel="0083107C">
          <w:rPr>
            <w:b/>
            <w:color w:val="00B050"/>
          </w:rPr>
          <w:delText>Organising data</w:delText>
        </w:r>
      </w:del>
      <w:r w:rsidRPr="00444EAE">
        <w:rPr>
          <w:b/>
          <w:color w:val="00B050"/>
        </w:rPr>
        <w:t>)</w:t>
      </w:r>
      <w:commentRangeEnd w:id="327"/>
      <w:r w:rsidR="00075F45">
        <w:rPr>
          <w:rStyle w:val="CommentReference"/>
          <w:lang w:val="en-US"/>
        </w:rPr>
        <w:commentReference w:id="327"/>
      </w:r>
      <w:r w:rsidRPr="00444EAE">
        <w:rPr>
          <w:b/>
          <w:color w:val="00B050"/>
        </w:rPr>
        <w:t>___________________</w:t>
      </w:r>
      <w:r w:rsidRPr="00444EAE">
        <w:rPr>
          <w:color w:val="00B050"/>
          <w:lang w:val="es-MX"/>
        </w:rPr>
        <w:t>r</w:t>
      </w:r>
      <w:r w:rsidR="00BE5C21" w:rsidRPr="00444EAE">
        <w:rPr>
          <w:color w:val="00B050"/>
          <w:lang w:val="es-MX"/>
        </w:rPr>
        <w:t>e</w:t>
      </w:r>
      <w:r w:rsidRPr="00444EAE">
        <w:rPr>
          <w:color w:val="00B050"/>
          <w:lang w:val="es-MX"/>
        </w:rPr>
        <w:t>gistro información y la organizó</w:t>
      </w:r>
      <w:r w:rsidR="00BE5C21" w:rsidRPr="00444EAE">
        <w:rPr>
          <w:color w:val="00B050"/>
          <w:lang w:val="es-MX"/>
        </w:rPr>
        <w:t xml:space="preserve"> en el gráfico de barras.</w:t>
      </w:r>
    </w:p>
    <w:p w14:paraId="7649CEE8" w14:textId="231B8777" w:rsidR="00980C88" w:rsidRPr="00444EAE" w:rsidRDefault="00980C88" w:rsidP="00BE5C21">
      <w:pPr>
        <w:jc w:val="both"/>
        <w:rPr>
          <w:color w:val="00B050"/>
          <w:lang w:val="es-MX"/>
        </w:rPr>
      </w:pPr>
      <w:r w:rsidRPr="00444EAE">
        <w:rPr>
          <w:color w:val="00B050"/>
          <w:lang w:val="es-MX"/>
        </w:rPr>
        <w:t>BASIC:</w:t>
      </w:r>
    </w:p>
    <w:p w14:paraId="7228B173" w14:textId="1BFCEB17" w:rsidR="00980C88" w:rsidRPr="00444EAE" w:rsidRDefault="00B67D4C" w:rsidP="00BE5C21">
      <w:pPr>
        <w:jc w:val="both"/>
        <w:rPr>
          <w:color w:val="00B050"/>
        </w:rPr>
      </w:pPr>
      <w:r w:rsidRPr="00444EAE">
        <w:rPr>
          <w:color w:val="00B050"/>
          <w:lang w:val="es-MX"/>
        </w:rPr>
        <w:t>En cuanto a las habilidades de Pensamiento (</w:t>
      </w:r>
      <w:r w:rsidRPr="00444EAE">
        <w:rPr>
          <w:b/>
          <w:color w:val="00B050"/>
          <w:lang w:val="es-MX"/>
        </w:rPr>
        <w:t>Adquisición de conocimiento</w:t>
      </w:r>
      <w:r w:rsidRPr="00444EAE">
        <w:rPr>
          <w:color w:val="00B050"/>
          <w:lang w:val="es-MX"/>
        </w:rPr>
        <w:t>) _____________________</w:t>
      </w:r>
      <w:r w:rsidRPr="00444EAE">
        <w:rPr>
          <w:color w:val="00B050"/>
        </w:rPr>
        <w:t xml:space="preserve"> adquirió algunos conocimientos de hechos, ideas y vocabulario específicos y los recordó.</w:t>
      </w:r>
    </w:p>
    <w:p w14:paraId="114A5B08" w14:textId="69BF9B67" w:rsidR="00B67D4C" w:rsidRPr="00444EAE" w:rsidRDefault="00B67D4C" w:rsidP="00B67D4C">
      <w:pPr>
        <w:jc w:val="both"/>
        <w:rPr>
          <w:color w:val="00B050"/>
        </w:rPr>
      </w:pPr>
      <w:r w:rsidRPr="00444EAE">
        <w:rPr>
          <w:color w:val="00B050"/>
          <w:lang w:val="es-MX"/>
        </w:rPr>
        <w:t>En cuanto a las habilidades Sociales (</w:t>
      </w:r>
      <w:r w:rsidRPr="00FA2B8D">
        <w:rPr>
          <w:rFonts w:cs="Calibri"/>
          <w:b/>
          <w:color w:val="00B050"/>
          <w:rPrChange w:id="329" w:author="Portatil CCB" w:date="2014-03-26T19:29:00Z">
            <w:rPr>
              <w:rFonts w:cs="Calibri"/>
              <w:b/>
              <w:color w:val="00B050"/>
              <w:lang w:val="en-US"/>
            </w:rPr>
          </w:rPrChange>
        </w:rPr>
        <w:t>Adoptar diferentes roles y Toma de decisions en grupo</w:t>
      </w:r>
      <w:r w:rsidRPr="00444EAE">
        <w:rPr>
          <w:color w:val="00B050"/>
          <w:lang w:val="es-MX"/>
        </w:rPr>
        <w:t xml:space="preserve">) </w:t>
      </w:r>
      <w:ins w:id="330" w:author="Portatil CCB" w:date="2014-03-26T22:44:00Z">
        <w:r w:rsidR="00075F45">
          <w:rPr>
            <w:color w:val="00B050"/>
            <w:lang w:val="es-MX"/>
          </w:rPr>
          <w:t>,</w:t>
        </w:r>
      </w:ins>
      <w:r w:rsidRPr="00444EAE">
        <w:rPr>
          <w:color w:val="00B050"/>
          <w:lang w:val="es-MX"/>
        </w:rPr>
        <w:t>________________</w:t>
      </w:r>
      <w:r w:rsidRPr="00444EAE">
        <w:rPr>
          <w:rFonts w:cs="Calibri"/>
          <w:color w:val="00B050"/>
        </w:rPr>
        <w:t xml:space="preserve"> </w:t>
      </w:r>
      <w:ins w:id="331" w:author="Portatil CCB" w:date="2014-03-26T22:44:00Z">
        <w:r w:rsidR="00075F45" w:rsidRPr="00444EAE">
          <w:rPr>
            <w:rFonts w:cs="Calibri"/>
            <w:color w:val="00B050"/>
          </w:rPr>
          <w:t xml:space="preserve">ocasionalmente </w:t>
        </w:r>
      </w:ins>
      <w:r w:rsidRPr="00444EAE">
        <w:rPr>
          <w:rFonts w:cs="Calibri"/>
          <w:color w:val="00B050"/>
        </w:rPr>
        <w:t>reconoció los roles y responsabilidades que existen dentro del grupo</w:t>
      </w:r>
      <w:del w:id="332" w:author="Portatil CCB" w:date="2014-03-26T22:44:00Z">
        <w:r w:rsidRPr="00444EAE" w:rsidDel="00075F45">
          <w:rPr>
            <w:rFonts w:cs="Calibri"/>
            <w:color w:val="00B050"/>
          </w:rPr>
          <w:delText xml:space="preserve"> ocasionalmente</w:delText>
        </w:r>
      </w:del>
      <w:r w:rsidRPr="00444EAE">
        <w:rPr>
          <w:rFonts w:cs="Calibri"/>
          <w:color w:val="00B050"/>
        </w:rPr>
        <w:t xml:space="preserve">. </w:t>
      </w:r>
      <w:r w:rsidRPr="00444EAE">
        <w:rPr>
          <w:color w:val="00B050"/>
        </w:rPr>
        <w:t>Logró cumplir con la mayoría de los requerimientos en la habilidad de toma de decisiones en grupo. Se le dificultó escuchar a sus compañeros</w:t>
      </w:r>
      <w:ins w:id="333" w:author="Portatil CCB" w:date="2014-03-26T22:45:00Z">
        <w:r w:rsidR="00926A6B">
          <w:rPr>
            <w:color w:val="00B050"/>
          </w:rPr>
          <w:t>;</w:t>
        </w:r>
      </w:ins>
      <w:del w:id="334" w:author="Portatil CCB" w:date="2014-03-26T22:45:00Z">
        <w:r w:rsidRPr="00444EAE" w:rsidDel="00926A6B">
          <w:rPr>
            <w:color w:val="00B050"/>
          </w:rPr>
          <w:delText>,</w:delText>
        </w:r>
      </w:del>
      <w:r w:rsidRPr="00444EAE">
        <w:rPr>
          <w:color w:val="00B050"/>
        </w:rPr>
        <w:t xml:space="preserve"> aportó ideas</w:t>
      </w:r>
      <w:ins w:id="335" w:author="Portatil CCB" w:date="2014-03-26T22:45:00Z">
        <w:r w:rsidR="00926A6B">
          <w:rPr>
            <w:color w:val="00B050"/>
          </w:rPr>
          <w:t>,</w:t>
        </w:r>
      </w:ins>
      <w:r w:rsidRPr="00444EAE">
        <w:rPr>
          <w:color w:val="00B050"/>
        </w:rPr>
        <w:t xml:space="preserve"> pero en ocasiones quiso imponer su voluntad al momento de realizar el trabajo asignado al equipo. </w:t>
      </w:r>
    </w:p>
    <w:p w14:paraId="3FB06345" w14:textId="492A18E7" w:rsidR="005A7DA4" w:rsidRPr="00444EAE" w:rsidRDefault="005A7DA4" w:rsidP="00B67D4C">
      <w:pPr>
        <w:jc w:val="both"/>
        <w:rPr>
          <w:color w:val="00B050"/>
        </w:rPr>
      </w:pPr>
      <w:r w:rsidRPr="00444EAE">
        <w:rPr>
          <w:color w:val="00B050"/>
          <w:lang w:val="es-MX"/>
        </w:rPr>
        <w:t>En cuanto a las habilidades de Comunicación (</w:t>
      </w:r>
      <w:r w:rsidRPr="00FA2B8D">
        <w:rPr>
          <w:b/>
          <w:color w:val="00B050"/>
        </w:rPr>
        <w:t>(Escuchar información  y Expresar ideas con claridad y lógica)</w:t>
      </w:r>
      <w:ins w:id="336" w:author="Portatil CCB" w:date="2014-03-26T22:45:00Z">
        <w:r w:rsidR="00926A6B">
          <w:rPr>
            <w:b/>
            <w:color w:val="00B050"/>
          </w:rPr>
          <w:t>,</w:t>
        </w:r>
      </w:ins>
      <w:r w:rsidRPr="00FA2B8D">
        <w:rPr>
          <w:b/>
          <w:color w:val="00B050"/>
        </w:rPr>
        <w:t>__________________</w:t>
      </w:r>
      <w:r w:rsidR="009204C4" w:rsidRPr="00444EAE">
        <w:rPr>
          <w:color w:val="00B050"/>
        </w:rPr>
        <w:t xml:space="preserve"> necesitó del apoyo de sus profesores para seguir dos instrucciones dadas a la vez</w:t>
      </w:r>
      <w:ins w:id="337" w:author="Portatil CCB" w:date="2014-03-26T22:45:00Z">
        <w:r w:rsidR="00926A6B">
          <w:rPr>
            <w:color w:val="00B050"/>
          </w:rPr>
          <w:t>,</w:t>
        </w:r>
      </w:ins>
      <w:r w:rsidR="009204C4" w:rsidRPr="00444EAE">
        <w:rPr>
          <w:color w:val="00B050"/>
        </w:rPr>
        <w:t xml:space="preserve"> y para escuchar a los demás.</w:t>
      </w:r>
      <w:r w:rsidR="00D34173" w:rsidRPr="00444EAE">
        <w:rPr>
          <w:color w:val="00B050"/>
        </w:rPr>
        <w:t xml:space="preserve"> </w:t>
      </w:r>
      <w:r w:rsidR="00D34173" w:rsidRPr="00444EAE">
        <w:rPr>
          <w:rFonts w:ascii="Arial" w:hAnsi="Arial" w:cs="Arial"/>
          <w:color w:val="00B050"/>
          <w:lang w:val="es-ES"/>
        </w:rPr>
        <w:t>Planteó p</w:t>
      </w:r>
      <w:r w:rsidR="00D34173" w:rsidRPr="00444EAE">
        <w:rPr>
          <w:rFonts w:ascii="Arial" w:hAnsi="Arial" w:cs="Arial"/>
          <w:color w:val="00B050"/>
        </w:rPr>
        <w:t>redicciones de resultados posibles</w:t>
      </w:r>
      <w:r w:rsidR="00D34173" w:rsidRPr="00444EAE">
        <w:rPr>
          <w:rFonts w:ascii="Arial" w:hAnsi="Arial" w:cs="Arial"/>
          <w:color w:val="00B050"/>
          <w:shd w:val="clear" w:color="auto" w:fill="F7F4F4"/>
        </w:rPr>
        <w:t xml:space="preserve">; </w:t>
      </w:r>
      <w:commentRangeStart w:id="338"/>
      <w:del w:id="339" w:author="Portatil CCB" w:date="2014-03-26T22:48:00Z">
        <w:r w:rsidR="00D34173" w:rsidRPr="00444EAE" w:rsidDel="00926A6B">
          <w:rPr>
            <w:rFonts w:ascii="Arial" w:hAnsi="Arial" w:cs="Arial"/>
            <w:color w:val="00B050"/>
            <w:shd w:val="clear" w:color="auto" w:fill="F7F4F4"/>
          </w:rPr>
          <w:delText xml:space="preserve">sin embargo, algunas veces, en su afán, dijo </w:delText>
        </w:r>
        <w:r w:rsidR="00D34173" w:rsidRPr="00444EAE" w:rsidDel="00926A6B">
          <w:rPr>
            <w:rFonts w:ascii="Arial" w:hAnsi="Arial" w:cs="Arial"/>
            <w:color w:val="00B050"/>
          </w:rPr>
          <w:delText xml:space="preserve">las primeras ideas que le vinieron a la mente sin tener en cuenta </w:delText>
        </w:r>
        <w:r w:rsidR="00D34173" w:rsidRPr="00444EAE" w:rsidDel="00926A6B">
          <w:rPr>
            <w:rFonts w:ascii="Arial" w:hAnsi="Arial" w:cs="Arial"/>
            <w:color w:val="00B050"/>
            <w:shd w:val="clear" w:color="auto" w:fill="F7F4F4"/>
          </w:rPr>
          <w:delText xml:space="preserve">los indicios que el propio texto proporcionaba </w:delText>
        </w:r>
        <w:commentRangeEnd w:id="338"/>
        <w:r w:rsidR="00926A6B" w:rsidDel="00926A6B">
          <w:rPr>
            <w:rStyle w:val="CommentReference"/>
            <w:lang w:val="en-US"/>
          </w:rPr>
          <w:commentReference w:id="338"/>
        </w:r>
        <w:r w:rsidR="00D34173" w:rsidRPr="00444EAE" w:rsidDel="00926A6B">
          <w:rPr>
            <w:rFonts w:ascii="Arial" w:hAnsi="Arial" w:cs="Arial"/>
            <w:color w:val="00B050"/>
            <w:shd w:val="clear" w:color="auto" w:fill="F7F4F4"/>
          </w:rPr>
          <w:delText xml:space="preserve">y </w:delText>
        </w:r>
        <w:r w:rsidR="00D34173" w:rsidRPr="00444EAE" w:rsidDel="00926A6B">
          <w:rPr>
            <w:rFonts w:ascii="Arial" w:hAnsi="Arial" w:cs="Arial"/>
            <w:color w:val="00B050"/>
          </w:rPr>
          <w:delText xml:space="preserve">enumeró </w:delText>
        </w:r>
      </w:del>
      <w:ins w:id="340" w:author="Portatil CCB" w:date="2014-03-26T22:48:00Z">
        <w:r w:rsidR="00926A6B">
          <w:rPr>
            <w:rFonts w:ascii="Arial" w:hAnsi="Arial" w:cs="Arial"/>
            <w:color w:val="00B050"/>
          </w:rPr>
          <w:t>E</w:t>
        </w:r>
        <w:r w:rsidR="00926A6B" w:rsidRPr="00444EAE">
          <w:rPr>
            <w:rFonts w:ascii="Arial" w:hAnsi="Arial" w:cs="Arial"/>
            <w:color w:val="00B050"/>
          </w:rPr>
          <w:t xml:space="preserve">numeró </w:t>
        </w:r>
      </w:ins>
      <w:r w:rsidR="00D34173" w:rsidRPr="00444EAE">
        <w:rPr>
          <w:rFonts w:ascii="Arial" w:hAnsi="Arial" w:cs="Arial"/>
          <w:color w:val="00B050"/>
        </w:rPr>
        <w:t>elementos de las ilustraciones e hizo descripciones</w:t>
      </w:r>
      <w:ins w:id="341" w:author="Portatil CCB" w:date="2014-03-26T22:48:00Z">
        <w:r w:rsidR="00926A6B">
          <w:rPr>
            <w:rFonts w:ascii="Arial" w:hAnsi="Arial" w:cs="Arial"/>
            <w:color w:val="00B050"/>
          </w:rPr>
          <w:t>;</w:t>
        </w:r>
      </w:ins>
      <w:del w:id="342" w:author="Portatil CCB" w:date="2014-03-26T22:48:00Z">
        <w:r w:rsidR="00D34173" w:rsidRPr="00444EAE" w:rsidDel="00926A6B">
          <w:rPr>
            <w:rFonts w:ascii="Arial" w:hAnsi="Arial" w:cs="Arial"/>
            <w:color w:val="00B050"/>
          </w:rPr>
          <w:delText>,</w:delText>
        </w:r>
      </w:del>
      <w:r w:rsidR="00D34173" w:rsidRPr="00444EAE">
        <w:rPr>
          <w:rFonts w:ascii="Arial" w:hAnsi="Arial" w:cs="Arial"/>
          <w:color w:val="00B050"/>
        </w:rPr>
        <w:t xml:space="preserve"> sin embargo,  pocas veces hizo comentarios acerca de la información que transmiten.</w:t>
      </w:r>
    </w:p>
    <w:p w14:paraId="27F26889" w14:textId="6F0A3F6A" w:rsidR="009204C4" w:rsidRPr="00444EAE" w:rsidRDefault="009204C4" w:rsidP="009204C4">
      <w:pPr>
        <w:jc w:val="both"/>
        <w:rPr>
          <w:color w:val="00B050"/>
        </w:rPr>
      </w:pPr>
      <w:r w:rsidRPr="00444EAE">
        <w:rPr>
          <w:color w:val="00B050"/>
          <w:lang w:val="es-MX"/>
        </w:rPr>
        <w:t>En las habilidades de Autocontrol (</w:t>
      </w:r>
      <w:r w:rsidRPr="00444EAE">
        <w:rPr>
          <w:b/>
          <w:color w:val="00B050"/>
          <w:lang w:val="es-MX"/>
        </w:rPr>
        <w:t>Manejo del tiempo</w:t>
      </w:r>
      <w:r w:rsidRPr="00444EAE">
        <w:rPr>
          <w:color w:val="00B050"/>
          <w:lang w:val="es-MX"/>
        </w:rPr>
        <w:t>)</w:t>
      </w:r>
      <w:r w:rsidRPr="00444EAE">
        <w:rPr>
          <w:rFonts w:cs="Calibri"/>
          <w:color w:val="00B050"/>
        </w:rPr>
        <w:t xml:space="preserve">, </w:t>
      </w:r>
      <w:ins w:id="343" w:author="Portatil CCB" w:date="2014-03-26T22:49:00Z">
        <w:r w:rsidR="00926A6B">
          <w:rPr>
            <w:rFonts w:cs="Calibri"/>
            <w:color w:val="00B050"/>
          </w:rPr>
          <w:t>____________________</w:t>
        </w:r>
      </w:ins>
      <w:r w:rsidR="0065022D">
        <w:rPr>
          <w:rFonts w:cs="Calibri"/>
          <w:color w:val="00B050"/>
        </w:rPr>
        <w:t>n</w:t>
      </w:r>
      <w:r w:rsidRPr="00444EAE">
        <w:rPr>
          <w:color w:val="00B050"/>
        </w:rPr>
        <w:t>ecesitó acompañamiento para manejar el tiempo adecuadamente en la realización de sus trabajos.</w:t>
      </w:r>
    </w:p>
    <w:p w14:paraId="2267C223" w14:textId="07E713BE" w:rsidR="009204C4" w:rsidRPr="00444EAE" w:rsidRDefault="009204C4" w:rsidP="009204C4">
      <w:pPr>
        <w:jc w:val="both"/>
        <w:rPr>
          <w:color w:val="00B050"/>
        </w:rPr>
      </w:pPr>
      <w:r w:rsidRPr="00444EAE">
        <w:rPr>
          <w:color w:val="00B050"/>
          <w:lang w:val="es-MX"/>
        </w:rPr>
        <w:t xml:space="preserve">En cuanto a las habilidades de Investigación </w:t>
      </w:r>
      <w:commentRangeStart w:id="344"/>
      <w:r w:rsidRPr="00444EAE">
        <w:rPr>
          <w:color w:val="00B050"/>
          <w:lang w:val="es-MX"/>
        </w:rPr>
        <w:t>(</w:t>
      </w:r>
      <w:ins w:id="345" w:author="Eleine" w:date="2014-03-27T12:08:00Z">
        <w:r w:rsidR="00220A0A">
          <w:rPr>
            <w:color w:val="00B050"/>
            <w:lang w:val="es-MX"/>
          </w:rPr>
          <w:t>Recolectar y organizar la información en gráficos de barras</w:t>
        </w:r>
      </w:ins>
      <w:del w:id="346" w:author="Eleine" w:date="2014-03-27T12:08:00Z">
        <w:r w:rsidRPr="00FA2B8D" w:rsidDel="00220A0A">
          <w:rPr>
            <w:b/>
            <w:color w:val="00B050"/>
          </w:rPr>
          <w:delText xml:space="preserve">(tallying and making charts &amp; </w:delText>
        </w:r>
        <w:r w:rsidRPr="00444EAE" w:rsidDel="00220A0A">
          <w:rPr>
            <w:b/>
            <w:color w:val="00B050"/>
          </w:rPr>
          <w:delText>Organising data</w:delText>
        </w:r>
      </w:del>
      <w:r w:rsidRPr="00444EAE">
        <w:rPr>
          <w:b/>
          <w:color w:val="00B050"/>
        </w:rPr>
        <w:t>)</w:t>
      </w:r>
      <w:commentRangeEnd w:id="344"/>
      <w:r w:rsidR="00926A6B">
        <w:rPr>
          <w:rStyle w:val="CommentReference"/>
          <w:lang w:val="en-US"/>
        </w:rPr>
        <w:commentReference w:id="344"/>
      </w:r>
      <w:ins w:id="347" w:author="Portatil CCB" w:date="2014-03-26T22:49:00Z">
        <w:r w:rsidR="00926A6B">
          <w:rPr>
            <w:b/>
            <w:color w:val="00B050"/>
          </w:rPr>
          <w:t>,</w:t>
        </w:r>
      </w:ins>
      <w:r w:rsidRPr="00444EAE">
        <w:rPr>
          <w:b/>
          <w:color w:val="00B050"/>
        </w:rPr>
        <w:t>___________________</w:t>
      </w:r>
      <w:r w:rsidRPr="00444EAE">
        <w:rPr>
          <w:color w:val="00B050"/>
        </w:rPr>
        <w:t xml:space="preserve"> registr</w:t>
      </w:r>
      <w:ins w:id="348" w:author="Portatil CCB" w:date="2014-03-26T22:49:00Z">
        <w:r w:rsidR="00926A6B">
          <w:rPr>
            <w:color w:val="00B050"/>
          </w:rPr>
          <w:t>ó</w:t>
        </w:r>
      </w:ins>
      <w:del w:id="349" w:author="Portatil CCB" w:date="2014-03-26T22:49:00Z">
        <w:r w:rsidRPr="00444EAE" w:rsidDel="00926A6B">
          <w:rPr>
            <w:color w:val="00B050"/>
          </w:rPr>
          <w:delText>o</w:delText>
        </w:r>
      </w:del>
      <w:r w:rsidRPr="00444EAE">
        <w:rPr>
          <w:color w:val="00B050"/>
        </w:rPr>
        <w:t xml:space="preserve"> información</w:t>
      </w:r>
      <w:ins w:id="350" w:author="Portatil CCB" w:date="2014-03-26T22:49:00Z">
        <w:r w:rsidR="00926A6B">
          <w:rPr>
            <w:color w:val="00B050"/>
          </w:rPr>
          <w:t>.</w:t>
        </w:r>
      </w:ins>
      <w:del w:id="351" w:author="Portatil CCB" w:date="2014-03-26T22:49:00Z">
        <w:r w:rsidRPr="00444EAE" w:rsidDel="00926A6B">
          <w:rPr>
            <w:color w:val="00B050"/>
          </w:rPr>
          <w:delText>,</w:delText>
        </w:r>
      </w:del>
      <w:r w:rsidRPr="00444EAE">
        <w:rPr>
          <w:color w:val="00B050"/>
        </w:rPr>
        <w:t xml:space="preserve">  </w:t>
      </w:r>
      <w:ins w:id="352" w:author="Portatil CCB" w:date="2014-03-26T22:49:00Z">
        <w:r w:rsidR="00926A6B">
          <w:rPr>
            <w:color w:val="00B050"/>
          </w:rPr>
          <w:t>S</w:t>
        </w:r>
      </w:ins>
      <w:del w:id="353" w:author="Portatil CCB" w:date="2014-03-26T22:49:00Z">
        <w:r w:rsidRPr="00444EAE" w:rsidDel="00926A6B">
          <w:rPr>
            <w:color w:val="00B050"/>
          </w:rPr>
          <w:delText>s</w:delText>
        </w:r>
      </w:del>
      <w:r w:rsidRPr="00444EAE">
        <w:rPr>
          <w:color w:val="00B050"/>
        </w:rPr>
        <w:t>in embargo</w:t>
      </w:r>
      <w:ins w:id="354" w:author="Portatil CCB" w:date="2014-03-26T22:49:00Z">
        <w:r w:rsidR="00926A6B">
          <w:rPr>
            <w:color w:val="00B050"/>
          </w:rPr>
          <w:t>,</w:t>
        </w:r>
      </w:ins>
      <w:r w:rsidRPr="00444EAE">
        <w:rPr>
          <w:color w:val="00B050"/>
        </w:rPr>
        <w:t xml:space="preserve">  necesitó apoyo para representar</w:t>
      </w:r>
      <w:ins w:id="355" w:author="Portatil CCB" w:date="2014-03-26T22:49:00Z">
        <w:r w:rsidR="00926A6B">
          <w:rPr>
            <w:color w:val="00B050"/>
          </w:rPr>
          <w:t>la</w:t>
        </w:r>
      </w:ins>
      <w:r w:rsidRPr="00444EAE">
        <w:rPr>
          <w:color w:val="00B050"/>
        </w:rPr>
        <w:t xml:space="preserve"> </w:t>
      </w:r>
      <w:del w:id="356" w:author="Portatil CCB" w:date="2014-03-26T22:49:00Z">
        <w:r w:rsidRPr="00444EAE" w:rsidDel="00926A6B">
          <w:rPr>
            <w:color w:val="00B050"/>
          </w:rPr>
          <w:delText xml:space="preserve">ésta </w:delText>
        </w:r>
      </w:del>
      <w:r w:rsidRPr="00444EAE">
        <w:rPr>
          <w:color w:val="00B050"/>
        </w:rPr>
        <w:t>en un gráfico de barras.</w:t>
      </w:r>
    </w:p>
    <w:p w14:paraId="3707E329" w14:textId="25A5B4D4" w:rsidR="00C60789" w:rsidRPr="00444EAE" w:rsidRDefault="00C60789" w:rsidP="009204C4">
      <w:pPr>
        <w:jc w:val="both"/>
        <w:rPr>
          <w:color w:val="00B050"/>
        </w:rPr>
      </w:pPr>
      <w:r w:rsidRPr="00444EAE">
        <w:rPr>
          <w:color w:val="00B050"/>
        </w:rPr>
        <w:t>LOW:</w:t>
      </w:r>
    </w:p>
    <w:p w14:paraId="0CC3B5F8" w14:textId="516AAAB7" w:rsidR="007E1952" w:rsidRPr="00444EAE" w:rsidRDefault="007E1952" w:rsidP="007E1952">
      <w:pPr>
        <w:jc w:val="both"/>
        <w:rPr>
          <w:color w:val="00B050"/>
        </w:rPr>
      </w:pPr>
      <w:r w:rsidRPr="00444EAE">
        <w:rPr>
          <w:color w:val="00B050"/>
          <w:lang w:val="es-MX"/>
        </w:rPr>
        <w:lastRenderedPageBreak/>
        <w:t>En cuanto a las habilidades de Pensamiento (</w:t>
      </w:r>
      <w:r w:rsidRPr="00444EAE">
        <w:rPr>
          <w:b/>
          <w:color w:val="00B050"/>
          <w:lang w:val="es-MX"/>
        </w:rPr>
        <w:t>Adquisición de conocimiento</w:t>
      </w:r>
      <w:r w:rsidRPr="00444EAE">
        <w:rPr>
          <w:color w:val="00B050"/>
          <w:lang w:val="es-MX"/>
        </w:rPr>
        <w:t>)</w:t>
      </w:r>
      <w:ins w:id="357" w:author="Portatil CCB" w:date="2014-03-26T22:50:00Z">
        <w:r w:rsidR="00926A6B">
          <w:rPr>
            <w:color w:val="00B050"/>
            <w:lang w:val="es-MX"/>
          </w:rPr>
          <w:t>,</w:t>
        </w:r>
      </w:ins>
      <w:r w:rsidRPr="00444EAE">
        <w:rPr>
          <w:color w:val="00B050"/>
          <w:lang w:val="es-MX"/>
        </w:rPr>
        <w:t xml:space="preserve"> _____________________</w:t>
      </w:r>
      <w:r w:rsidRPr="00444EAE">
        <w:rPr>
          <w:color w:val="00B050"/>
        </w:rPr>
        <w:t xml:space="preserve"> no adquirió conocimientos de hechos, ideas</w:t>
      </w:r>
      <w:ins w:id="358" w:author="Portatil CCB" w:date="2014-03-26T22:50:00Z">
        <w:r w:rsidR="00926A6B">
          <w:rPr>
            <w:color w:val="00B050"/>
          </w:rPr>
          <w:t>,</w:t>
        </w:r>
      </w:ins>
      <w:r w:rsidRPr="00444EAE">
        <w:rPr>
          <w:color w:val="00B050"/>
        </w:rPr>
        <w:t xml:space="preserve"> ni vocabulario específicos.</w:t>
      </w:r>
    </w:p>
    <w:p w14:paraId="5E990B88" w14:textId="61546671" w:rsidR="007E1952" w:rsidRPr="00444EAE" w:rsidRDefault="007E1952" w:rsidP="007E1952">
      <w:pPr>
        <w:jc w:val="both"/>
        <w:rPr>
          <w:rFonts w:cs="Calibri"/>
          <w:color w:val="00B050"/>
        </w:rPr>
      </w:pPr>
      <w:r w:rsidRPr="00444EAE">
        <w:rPr>
          <w:color w:val="00B050"/>
          <w:lang w:val="es-MX"/>
        </w:rPr>
        <w:t>En cuanto a las habilidades Sociales (</w:t>
      </w:r>
      <w:r w:rsidRPr="00FA2B8D">
        <w:rPr>
          <w:rFonts w:cs="Calibri"/>
          <w:b/>
          <w:color w:val="00B050"/>
          <w:rPrChange w:id="359" w:author="Portatil CCB" w:date="2014-03-26T19:29:00Z">
            <w:rPr>
              <w:rFonts w:cs="Calibri"/>
              <w:b/>
              <w:color w:val="00B050"/>
              <w:lang w:val="en-US"/>
            </w:rPr>
          </w:rPrChange>
        </w:rPr>
        <w:t>Adoptar diferentes roles y Toma de decision</w:t>
      </w:r>
      <w:ins w:id="360" w:author="Portatil CCB" w:date="2014-03-26T22:50:00Z">
        <w:r w:rsidR="00926A6B">
          <w:rPr>
            <w:rFonts w:cs="Calibri"/>
            <w:b/>
            <w:color w:val="00B050"/>
          </w:rPr>
          <w:t>e</w:t>
        </w:r>
      </w:ins>
      <w:r w:rsidRPr="00FA2B8D">
        <w:rPr>
          <w:rFonts w:cs="Calibri"/>
          <w:b/>
          <w:color w:val="00B050"/>
          <w:rPrChange w:id="361" w:author="Portatil CCB" w:date="2014-03-26T19:29:00Z">
            <w:rPr>
              <w:rFonts w:cs="Calibri"/>
              <w:b/>
              <w:color w:val="00B050"/>
              <w:lang w:val="en-US"/>
            </w:rPr>
          </w:rPrChange>
        </w:rPr>
        <w:t>s en grupo</w:t>
      </w:r>
      <w:r w:rsidRPr="00444EAE">
        <w:rPr>
          <w:color w:val="00B050"/>
          <w:lang w:val="es-MX"/>
        </w:rPr>
        <w:t>)</w:t>
      </w:r>
      <w:ins w:id="362" w:author="Portatil CCB" w:date="2014-03-26T22:50:00Z">
        <w:r w:rsidR="00926A6B">
          <w:rPr>
            <w:color w:val="00B050"/>
            <w:lang w:val="es-MX"/>
          </w:rPr>
          <w:t>,</w:t>
        </w:r>
      </w:ins>
      <w:r w:rsidRPr="00444EAE">
        <w:rPr>
          <w:color w:val="00B050"/>
          <w:lang w:val="es-MX"/>
        </w:rPr>
        <w:t xml:space="preserve"> ________________</w:t>
      </w:r>
      <w:r w:rsidRPr="00444EAE">
        <w:rPr>
          <w:rFonts w:cs="Calibri"/>
          <w:color w:val="00B050"/>
        </w:rPr>
        <w:t xml:space="preserve"> no logró reconocer los roles y responsabilidades que existen dentro del grupo. </w:t>
      </w:r>
      <w:del w:id="363" w:author="Portatil CCB" w:date="2014-03-26T22:50:00Z">
        <w:r w:rsidRPr="00444EAE" w:rsidDel="00446E45">
          <w:rPr>
            <w:color w:val="00B050"/>
          </w:rPr>
          <w:delText xml:space="preserve">No logró cumplir con los requerimientos en la habilidad de Toma de decisiones en grupo. </w:delText>
        </w:r>
      </w:del>
      <w:r w:rsidRPr="00444EAE">
        <w:rPr>
          <w:color w:val="00B050"/>
        </w:rPr>
        <w:t>Le costó</w:t>
      </w:r>
      <w:ins w:id="364" w:author="Portatil CCB" w:date="2014-03-26T22:50:00Z">
        <w:r w:rsidR="00446E45">
          <w:rPr>
            <w:color w:val="00B050"/>
          </w:rPr>
          <w:t xml:space="preserve"> trabajo</w:t>
        </w:r>
      </w:ins>
      <w:r w:rsidRPr="00444EAE">
        <w:rPr>
          <w:color w:val="00B050"/>
        </w:rPr>
        <w:t xml:space="preserve"> ponerse de acuerdo con su equipo y/o no aportó ideas al momento de realizar el trabajo asignado al equipo; solo esperó a que le dijeran lo que tenía que hacer y/o decir.   </w:t>
      </w:r>
    </w:p>
    <w:p w14:paraId="6757B7EC" w14:textId="74DE8BA4" w:rsidR="007E1952" w:rsidRPr="00FA4400" w:rsidRDefault="004B61FD" w:rsidP="00FA4400">
      <w:pPr>
        <w:autoSpaceDE w:val="0"/>
        <w:autoSpaceDN w:val="0"/>
        <w:adjustRightInd w:val="0"/>
        <w:jc w:val="both"/>
        <w:rPr>
          <w:rFonts w:cs="Arial"/>
          <w:b/>
          <w:bCs/>
          <w:color w:val="00B050"/>
        </w:rPr>
      </w:pPr>
      <w:r w:rsidRPr="00FA4400">
        <w:rPr>
          <w:color w:val="00B050"/>
          <w:lang w:val="es-MX"/>
        </w:rPr>
        <w:t xml:space="preserve">En cuanto a las habilidades de Comunicación </w:t>
      </w:r>
      <w:del w:id="365" w:author="Portatil CCB" w:date="2014-03-26T22:51:00Z">
        <w:r w:rsidRPr="00FA4400" w:rsidDel="00446E45">
          <w:rPr>
            <w:color w:val="00B050"/>
            <w:lang w:val="es-MX"/>
          </w:rPr>
          <w:delText>(</w:delText>
        </w:r>
      </w:del>
      <w:r w:rsidRPr="00FA2B8D">
        <w:rPr>
          <w:b/>
          <w:color w:val="00B050"/>
        </w:rPr>
        <w:t>(Escuchar información  y Expresar ideas con claridad y lógica)</w:t>
      </w:r>
      <w:ins w:id="366" w:author="Portatil CCB" w:date="2014-03-26T22:51:00Z">
        <w:r w:rsidR="00446E45">
          <w:rPr>
            <w:b/>
            <w:color w:val="00B050"/>
          </w:rPr>
          <w:t>,</w:t>
        </w:r>
      </w:ins>
      <w:r w:rsidRPr="00FA2B8D">
        <w:rPr>
          <w:b/>
          <w:color w:val="00B050"/>
        </w:rPr>
        <w:t>__________________</w:t>
      </w:r>
      <w:r w:rsidRPr="00FA4400">
        <w:rPr>
          <w:color w:val="00B050"/>
        </w:rPr>
        <w:t xml:space="preserve"> no logró seguir dos instrucciones dadas a la vez</w:t>
      </w:r>
      <w:ins w:id="367" w:author="Portatil CCB" w:date="2014-03-26T22:51:00Z">
        <w:r w:rsidR="00446E45">
          <w:rPr>
            <w:color w:val="00B050"/>
          </w:rPr>
          <w:t>,</w:t>
        </w:r>
      </w:ins>
      <w:r w:rsidR="00444EAE" w:rsidRPr="00FA4400">
        <w:rPr>
          <w:color w:val="00B050"/>
        </w:rPr>
        <w:t xml:space="preserve"> ni escuchar a los demás</w:t>
      </w:r>
      <w:ins w:id="368" w:author="Portatil CCB" w:date="2014-03-26T22:51:00Z">
        <w:r w:rsidR="00446E45">
          <w:rPr>
            <w:color w:val="00B050"/>
          </w:rPr>
          <w:t>.</w:t>
        </w:r>
      </w:ins>
      <w:r w:rsidR="00444EAE" w:rsidRPr="00FA4400">
        <w:rPr>
          <w:color w:val="00B050"/>
        </w:rPr>
        <w:t xml:space="preserve"> </w:t>
      </w:r>
      <w:r w:rsidR="00444EAE" w:rsidRPr="00FA4400">
        <w:rPr>
          <w:rFonts w:cs="Arial"/>
          <w:color w:val="00B050"/>
          <w:lang w:val="es-ES"/>
        </w:rPr>
        <w:t>Asumió la actitud de no plantear p</w:t>
      </w:r>
      <w:r w:rsidR="00444EAE" w:rsidRPr="00FA4400">
        <w:rPr>
          <w:rFonts w:cs="Arial"/>
          <w:color w:val="00B050"/>
        </w:rPr>
        <w:t>redicciones de resultados posibles, a pesar de que había demostrado, en algunas ocasiones, ser capaz de hacerlo</w:t>
      </w:r>
      <w:ins w:id="369" w:author="Portatil CCB" w:date="2014-03-26T22:53:00Z">
        <w:r w:rsidR="00C4704A">
          <w:rPr>
            <w:rFonts w:cs="Arial"/>
            <w:color w:val="00B050"/>
          </w:rPr>
          <w:t>.</w:t>
        </w:r>
      </w:ins>
      <w:r w:rsidR="00FA4400">
        <w:rPr>
          <w:rFonts w:cs="Arial"/>
          <w:color w:val="00B050"/>
        </w:rPr>
        <w:t xml:space="preserve"> </w:t>
      </w:r>
      <w:r w:rsidR="00444EAE" w:rsidRPr="00FA4400">
        <w:rPr>
          <w:rFonts w:cs="Arial"/>
          <w:color w:val="00B050"/>
        </w:rPr>
        <w:t xml:space="preserve">/ Con frecuencia lo hizo con las primeras ideas que le llegaron a la mente, sin tener en cuenta </w:t>
      </w:r>
      <w:r w:rsidR="00444EAE" w:rsidRPr="00FA4400">
        <w:rPr>
          <w:rFonts w:cs="Arial"/>
          <w:color w:val="00B050"/>
          <w:shd w:val="clear" w:color="auto" w:fill="F7F4F4"/>
        </w:rPr>
        <w:t xml:space="preserve">los indicios que el propio texto proporcionaba. </w:t>
      </w:r>
      <w:r w:rsidR="00444EAE" w:rsidRPr="00FA4400">
        <w:rPr>
          <w:rFonts w:cs="Arial"/>
          <w:color w:val="00B050"/>
        </w:rPr>
        <w:t>Enumeró elementos de las ilustraciones, e hizo descripciones</w:t>
      </w:r>
      <w:ins w:id="370" w:author="Portatil CCB" w:date="2014-03-26T22:54:00Z">
        <w:r w:rsidR="00C4704A">
          <w:rPr>
            <w:rFonts w:cs="Arial"/>
            <w:color w:val="00B050"/>
          </w:rPr>
          <w:t>;</w:t>
        </w:r>
      </w:ins>
      <w:del w:id="371" w:author="Portatil CCB" w:date="2014-03-26T22:54:00Z">
        <w:r w:rsidR="00444EAE" w:rsidRPr="00FA4400" w:rsidDel="00C4704A">
          <w:rPr>
            <w:rFonts w:cs="Arial"/>
            <w:color w:val="00B050"/>
          </w:rPr>
          <w:delText>,</w:delText>
        </w:r>
      </w:del>
      <w:r w:rsidR="00444EAE" w:rsidRPr="00FA4400">
        <w:rPr>
          <w:rFonts w:cs="Arial"/>
          <w:color w:val="00B050"/>
        </w:rPr>
        <w:t xml:space="preserve"> sin embargo</w:t>
      </w:r>
      <w:ins w:id="372" w:author="Portatil CCB" w:date="2014-03-26T22:54:00Z">
        <w:r w:rsidR="00C4704A">
          <w:rPr>
            <w:rFonts w:cs="Arial"/>
            <w:color w:val="00B050"/>
          </w:rPr>
          <w:t>,</w:t>
        </w:r>
      </w:ins>
      <w:r w:rsidR="00444EAE" w:rsidRPr="00FA4400">
        <w:rPr>
          <w:rFonts w:cs="Arial"/>
          <w:color w:val="00B050"/>
        </w:rPr>
        <w:t xml:space="preserve"> no comentó </w:t>
      </w:r>
      <w:ins w:id="373" w:author="Portatil CCB" w:date="2014-03-26T22:54:00Z">
        <w:r w:rsidR="00C4704A">
          <w:rPr>
            <w:rFonts w:cs="Arial"/>
            <w:color w:val="00B050"/>
          </w:rPr>
          <w:t xml:space="preserve">acerca de </w:t>
        </w:r>
      </w:ins>
      <w:r w:rsidR="00444EAE" w:rsidRPr="00FA4400">
        <w:rPr>
          <w:rFonts w:cs="Arial"/>
          <w:color w:val="00B050"/>
        </w:rPr>
        <w:t>la información que transmiten</w:t>
      </w:r>
      <w:ins w:id="374" w:author="Portatil CCB" w:date="2014-03-26T22:54:00Z">
        <w:r w:rsidR="00C4704A">
          <w:rPr>
            <w:rFonts w:cs="Arial"/>
            <w:color w:val="00B050"/>
          </w:rPr>
          <w:t>.</w:t>
        </w:r>
      </w:ins>
      <w:r w:rsidR="00FA4400">
        <w:rPr>
          <w:rFonts w:cs="Arial"/>
          <w:color w:val="00B050"/>
        </w:rPr>
        <w:t xml:space="preserve"> </w:t>
      </w:r>
      <w:r w:rsidR="00444EAE" w:rsidRPr="00FA4400">
        <w:rPr>
          <w:rFonts w:cs="Arial"/>
          <w:color w:val="00B050"/>
        </w:rPr>
        <w:t xml:space="preserve">/ Enumeró elementos de las ilustraciones, </w:t>
      </w:r>
      <w:ins w:id="375" w:author="Portatil CCB" w:date="2014-03-26T22:54:00Z">
        <w:r w:rsidR="00C4704A">
          <w:rPr>
            <w:rFonts w:cs="Arial"/>
            <w:color w:val="00B050"/>
          </w:rPr>
          <w:t xml:space="preserve">pero </w:t>
        </w:r>
      </w:ins>
      <w:r w:rsidR="00444EAE" w:rsidRPr="00FA4400">
        <w:rPr>
          <w:rFonts w:cs="Arial"/>
          <w:color w:val="00B050"/>
        </w:rPr>
        <w:t xml:space="preserve">no hizo descripciones </w:t>
      </w:r>
      <w:del w:id="376" w:author="Portatil CCB" w:date="2014-03-26T22:54:00Z">
        <w:r w:rsidR="00444EAE" w:rsidRPr="00FA4400" w:rsidDel="00C4704A">
          <w:rPr>
            <w:rFonts w:cs="Arial"/>
            <w:color w:val="00B050"/>
          </w:rPr>
          <w:delText>y no</w:delText>
        </w:r>
      </w:del>
      <w:ins w:id="377" w:author="Portatil CCB" w:date="2014-03-26T22:54:00Z">
        <w:r w:rsidR="00C4704A">
          <w:rPr>
            <w:rFonts w:cs="Arial"/>
            <w:color w:val="00B050"/>
          </w:rPr>
          <w:t>ni</w:t>
        </w:r>
      </w:ins>
      <w:r w:rsidR="00444EAE" w:rsidRPr="00FA4400">
        <w:rPr>
          <w:rFonts w:cs="Arial"/>
          <w:color w:val="00B050"/>
        </w:rPr>
        <w:t xml:space="preserve"> comentó</w:t>
      </w:r>
      <w:ins w:id="378" w:author="Portatil CCB" w:date="2014-03-26T22:54:00Z">
        <w:r w:rsidR="00C4704A">
          <w:rPr>
            <w:rFonts w:cs="Arial"/>
            <w:color w:val="00B050"/>
          </w:rPr>
          <w:t xml:space="preserve"> aceca de</w:t>
        </w:r>
      </w:ins>
      <w:r w:rsidR="00444EAE" w:rsidRPr="00FA4400">
        <w:rPr>
          <w:rFonts w:cs="Arial"/>
          <w:color w:val="00B050"/>
        </w:rPr>
        <w:t xml:space="preserve"> la información que transmiten.</w:t>
      </w:r>
    </w:p>
    <w:p w14:paraId="4C9B1CFD" w14:textId="4A848858" w:rsidR="004B61FD" w:rsidRPr="00444EAE" w:rsidRDefault="004B61FD" w:rsidP="00FA4400">
      <w:pPr>
        <w:jc w:val="both"/>
        <w:rPr>
          <w:color w:val="00B050"/>
        </w:rPr>
      </w:pPr>
      <w:r w:rsidRPr="00444EAE">
        <w:rPr>
          <w:color w:val="00B050"/>
          <w:lang w:val="es-MX"/>
        </w:rPr>
        <w:t>En las habilidades de Autocontrol (</w:t>
      </w:r>
      <w:r w:rsidRPr="00444EAE">
        <w:rPr>
          <w:b/>
          <w:color w:val="00B050"/>
          <w:lang w:val="es-MX"/>
        </w:rPr>
        <w:t>Manejo del tiempo</w:t>
      </w:r>
      <w:r w:rsidRPr="00444EAE">
        <w:rPr>
          <w:color w:val="00B050"/>
          <w:lang w:val="es-MX"/>
        </w:rPr>
        <w:t>)</w:t>
      </w:r>
      <w:ins w:id="379" w:author="Portatil CCB" w:date="2014-03-26T22:54:00Z">
        <w:r w:rsidR="00C4704A">
          <w:rPr>
            <w:color w:val="00B050"/>
            <w:lang w:val="es-MX"/>
          </w:rPr>
          <w:t>,</w:t>
        </w:r>
      </w:ins>
      <w:r w:rsidR="00796A4E">
        <w:rPr>
          <w:rFonts w:cs="Calibri"/>
          <w:color w:val="00B050"/>
        </w:rPr>
        <w:t xml:space="preserve"> </w:t>
      </w:r>
      <w:r w:rsidRPr="00444EAE">
        <w:rPr>
          <w:rFonts w:cs="Calibri"/>
          <w:color w:val="00B050"/>
        </w:rPr>
        <w:t xml:space="preserve"> ______________</w:t>
      </w:r>
      <w:r w:rsidRPr="00444EAE">
        <w:rPr>
          <w:rFonts w:cs="Calibri"/>
          <w:color w:val="FF0000"/>
        </w:rPr>
        <w:t xml:space="preserve"> </w:t>
      </w:r>
      <w:r w:rsidR="00796A4E">
        <w:rPr>
          <w:rFonts w:cs="Calibri"/>
          <w:color w:val="00B050"/>
        </w:rPr>
        <w:t>n</w:t>
      </w:r>
      <w:r w:rsidRPr="00444EAE">
        <w:rPr>
          <w:rFonts w:cs="Calibri"/>
          <w:color w:val="00B050"/>
        </w:rPr>
        <w:t>o logró</w:t>
      </w:r>
      <w:r w:rsidRPr="00444EAE">
        <w:rPr>
          <w:rFonts w:cs="Calibri"/>
          <w:b/>
          <w:color w:val="00B050"/>
        </w:rPr>
        <w:t xml:space="preserve"> </w:t>
      </w:r>
      <w:r w:rsidRPr="00444EAE">
        <w:rPr>
          <w:color w:val="00B050"/>
        </w:rPr>
        <w:t xml:space="preserve">manejar </w:t>
      </w:r>
      <w:del w:id="380" w:author="Portatil CCB" w:date="2014-03-26T22:54:00Z">
        <w:r w:rsidRPr="00444EAE" w:rsidDel="00C4704A">
          <w:rPr>
            <w:color w:val="00B050"/>
          </w:rPr>
          <w:delText xml:space="preserve">el </w:delText>
        </w:r>
      </w:del>
      <w:ins w:id="381" w:author="Portatil CCB" w:date="2014-03-26T22:54:00Z">
        <w:r w:rsidR="00C4704A">
          <w:rPr>
            <w:color w:val="00B050"/>
          </w:rPr>
          <w:t xml:space="preserve">su </w:t>
        </w:r>
      </w:ins>
      <w:r w:rsidRPr="00444EAE">
        <w:rPr>
          <w:color w:val="00B050"/>
        </w:rPr>
        <w:t>tiempo adecuadamente en la realización de sus trabajos</w:t>
      </w:r>
      <w:r w:rsidR="00C07BE9" w:rsidRPr="00444EAE">
        <w:rPr>
          <w:color w:val="00B050"/>
        </w:rPr>
        <w:t>.</w:t>
      </w:r>
    </w:p>
    <w:p w14:paraId="6AE24DDD" w14:textId="75558E03" w:rsidR="00365673" w:rsidRPr="00444EAE" w:rsidRDefault="00C07BE9" w:rsidP="00FA4400">
      <w:pPr>
        <w:jc w:val="both"/>
        <w:rPr>
          <w:rFonts w:cs="Calibri"/>
          <w:color w:val="00B050"/>
        </w:rPr>
      </w:pPr>
      <w:r w:rsidRPr="00444EAE">
        <w:rPr>
          <w:color w:val="00B050"/>
          <w:lang w:val="es-MX"/>
        </w:rPr>
        <w:t xml:space="preserve">En cuanto a las habilidades de Investigación </w:t>
      </w:r>
      <w:ins w:id="382" w:author="Eleine" w:date="2014-03-27T12:08:00Z">
        <w:r w:rsidR="00220A0A">
          <w:rPr>
            <w:color w:val="00B050"/>
            <w:lang w:val="es-MX"/>
          </w:rPr>
          <w:t>(Recolectar y organizar la información en gráficos de barras</w:t>
        </w:r>
        <w:r w:rsidR="00220A0A" w:rsidRPr="00444EAE" w:rsidDel="00220A0A">
          <w:rPr>
            <w:color w:val="00B050"/>
            <w:lang w:val="es-MX"/>
          </w:rPr>
          <w:t xml:space="preserve"> </w:t>
        </w:r>
      </w:ins>
      <w:commentRangeStart w:id="383"/>
      <w:del w:id="384" w:author="Eleine" w:date="2014-03-27T12:08:00Z">
        <w:r w:rsidRPr="00444EAE" w:rsidDel="00220A0A">
          <w:rPr>
            <w:color w:val="00B050"/>
            <w:lang w:val="es-MX"/>
          </w:rPr>
          <w:delText>(</w:delText>
        </w:r>
        <w:r w:rsidRPr="00FA2B8D" w:rsidDel="00220A0A">
          <w:rPr>
            <w:b/>
            <w:color w:val="00B050"/>
          </w:rPr>
          <w:delText xml:space="preserve">(tallying and making charts &amp; </w:delText>
        </w:r>
        <w:r w:rsidRPr="00444EAE" w:rsidDel="00220A0A">
          <w:rPr>
            <w:b/>
            <w:color w:val="00B050"/>
          </w:rPr>
          <w:delText>Organising data</w:delText>
        </w:r>
      </w:del>
      <w:r w:rsidRPr="00444EAE">
        <w:rPr>
          <w:b/>
          <w:color w:val="00B050"/>
        </w:rPr>
        <w:t>)</w:t>
      </w:r>
      <w:commentRangeEnd w:id="383"/>
      <w:r w:rsidR="00C4704A">
        <w:rPr>
          <w:rStyle w:val="CommentReference"/>
          <w:lang w:val="en-US"/>
        </w:rPr>
        <w:commentReference w:id="383"/>
      </w:r>
      <w:ins w:id="385" w:author="Portatil CCB" w:date="2014-03-26T22:55:00Z">
        <w:r w:rsidR="00C4704A">
          <w:rPr>
            <w:b/>
            <w:color w:val="00B050"/>
          </w:rPr>
          <w:t>,</w:t>
        </w:r>
      </w:ins>
      <w:r w:rsidRPr="00444EAE">
        <w:rPr>
          <w:b/>
          <w:color w:val="00B050"/>
        </w:rPr>
        <w:t>___________________</w:t>
      </w:r>
      <w:r w:rsidRPr="00444EAE">
        <w:rPr>
          <w:color w:val="00B050"/>
        </w:rPr>
        <w:t xml:space="preserve"> no logró registrar y organizar información en un gráfico de barras.</w:t>
      </w:r>
    </w:p>
    <w:p w14:paraId="67752055" w14:textId="77777777" w:rsidR="001929A9" w:rsidRPr="00444EAE" w:rsidRDefault="001929A9" w:rsidP="00FA4400">
      <w:pPr>
        <w:jc w:val="both"/>
        <w:rPr>
          <w:color w:val="FF0000"/>
          <w:lang w:val="es-MX"/>
        </w:rPr>
      </w:pPr>
    </w:p>
    <w:p w14:paraId="13665511" w14:textId="77777777" w:rsidR="001929A9" w:rsidRPr="00444EAE" w:rsidRDefault="001929A9" w:rsidP="008D17AF">
      <w:pPr>
        <w:jc w:val="both"/>
        <w:rPr>
          <w:color w:val="FF0000"/>
          <w:lang w:val="es-MX"/>
        </w:rPr>
      </w:pPr>
    </w:p>
    <w:p w14:paraId="57DA2E23" w14:textId="77777777" w:rsidR="001929A9" w:rsidRPr="00444EAE" w:rsidRDefault="001929A9" w:rsidP="008D17AF">
      <w:pPr>
        <w:jc w:val="both"/>
        <w:rPr>
          <w:color w:val="FF0000"/>
          <w:lang w:val="es-MX"/>
        </w:rPr>
      </w:pPr>
    </w:p>
    <w:p w14:paraId="6828E10F" w14:textId="77777777" w:rsidR="001929A9" w:rsidRPr="00444EAE" w:rsidRDefault="001929A9" w:rsidP="008D17AF">
      <w:pPr>
        <w:jc w:val="both"/>
        <w:rPr>
          <w:color w:val="FF0000"/>
          <w:lang w:val="es-MX"/>
        </w:rPr>
      </w:pPr>
    </w:p>
    <w:p w14:paraId="06D1FA7E" w14:textId="40837A22" w:rsidR="00365673" w:rsidRPr="00444EAE" w:rsidRDefault="00365673" w:rsidP="008D17AF">
      <w:pPr>
        <w:jc w:val="both"/>
        <w:rPr>
          <w:color w:val="FF0000"/>
          <w:lang w:val="es-MX"/>
        </w:rPr>
      </w:pPr>
      <w:r w:rsidRPr="00444EAE">
        <w:rPr>
          <w:color w:val="FF0000"/>
          <w:lang w:val="es-MX"/>
        </w:rPr>
        <w:t xml:space="preserve">L2: </w:t>
      </w:r>
    </w:p>
    <w:p w14:paraId="340C1506" w14:textId="774EAC49" w:rsidR="00FF6828" w:rsidRPr="00444EAE" w:rsidRDefault="004219A1" w:rsidP="008D17AF">
      <w:pPr>
        <w:jc w:val="both"/>
        <w:rPr>
          <w:color w:val="002060"/>
          <w:lang w:val="es-MX"/>
        </w:rPr>
      </w:pPr>
      <w:r w:rsidRPr="00444EAE">
        <w:rPr>
          <w:color w:val="002060"/>
          <w:lang w:val="es-MX"/>
        </w:rPr>
        <w:t>SUPERIOR:</w:t>
      </w:r>
    </w:p>
    <w:p w14:paraId="38F49FB1" w14:textId="6E5D85F7" w:rsidR="00FF6828" w:rsidRPr="00444EAE" w:rsidRDefault="00FF6828" w:rsidP="00FF6828">
      <w:pPr>
        <w:jc w:val="both"/>
        <w:rPr>
          <w:color w:val="002060"/>
          <w:lang w:val="es-MX"/>
        </w:rPr>
      </w:pPr>
      <w:r w:rsidRPr="00444EAE">
        <w:rPr>
          <w:color w:val="002060"/>
          <w:lang w:val="es-MX"/>
        </w:rPr>
        <w:t xml:space="preserve">En </w:t>
      </w:r>
      <w:r w:rsidR="00F2632D" w:rsidRPr="00444EAE">
        <w:rPr>
          <w:color w:val="002060"/>
          <w:lang w:val="es-MX"/>
        </w:rPr>
        <w:t>la habilidad</w:t>
      </w:r>
      <w:r w:rsidRPr="00444EAE">
        <w:rPr>
          <w:color w:val="002060"/>
          <w:lang w:val="es-MX"/>
        </w:rPr>
        <w:t xml:space="preserve"> de Escucha, ____________escuchó y participó de manera activa </w:t>
      </w:r>
      <w:ins w:id="386" w:author="Portatil CCB" w:date="2014-03-26T22:55:00Z">
        <w:r w:rsidR="00175D11">
          <w:rPr>
            <w:color w:val="002060"/>
            <w:lang w:val="es-MX"/>
          </w:rPr>
          <w:t xml:space="preserve">en </w:t>
        </w:r>
      </w:ins>
      <w:r w:rsidRPr="00444EAE">
        <w:rPr>
          <w:color w:val="002060"/>
          <w:lang w:val="es-MX"/>
        </w:rPr>
        <w:t>la lectura en voz alta de textos de ficción y no ficción</w:t>
      </w:r>
      <w:ins w:id="387" w:author="Portatil CCB" w:date="2014-03-26T22:55:00Z">
        <w:r w:rsidR="00175D11">
          <w:rPr>
            <w:color w:val="002060"/>
            <w:lang w:val="es-MX"/>
          </w:rPr>
          <w:t>,</w:t>
        </w:r>
      </w:ins>
      <w:r w:rsidRPr="00444EAE">
        <w:rPr>
          <w:color w:val="002060"/>
          <w:lang w:val="es-MX"/>
        </w:rPr>
        <w:t xml:space="preserve"> haciendo preguntas sobre el texto leído</w:t>
      </w:r>
      <w:ins w:id="388" w:author="Portatil CCB" w:date="2014-03-26T22:55:00Z">
        <w:r w:rsidR="00175D11">
          <w:rPr>
            <w:color w:val="002060"/>
            <w:lang w:val="es-MX"/>
          </w:rPr>
          <w:t>. I</w:t>
        </w:r>
      </w:ins>
      <w:del w:id="389" w:author="Portatil CCB" w:date="2014-03-26T22:55:00Z">
        <w:r w:rsidRPr="00444EAE" w:rsidDel="00175D11">
          <w:rPr>
            <w:color w:val="002060"/>
            <w:lang w:val="es-MX"/>
          </w:rPr>
          <w:delText>, i</w:delText>
        </w:r>
      </w:del>
      <w:r w:rsidRPr="00444EAE">
        <w:rPr>
          <w:color w:val="002060"/>
          <w:lang w:val="es-MX"/>
        </w:rPr>
        <w:t>dentificó todos los sonidos trabajados (N, S, R, L) y otros que no fueron trabajados durante el periodo</w:t>
      </w:r>
      <w:ins w:id="390" w:author="Portatil CCB" w:date="2014-03-26T23:18:00Z">
        <w:r w:rsidR="00966E8C">
          <w:rPr>
            <w:color w:val="002060"/>
            <w:lang w:val="es-MX"/>
          </w:rPr>
          <w:t>,</w:t>
        </w:r>
      </w:ins>
      <w:r w:rsidRPr="00444EAE">
        <w:rPr>
          <w:color w:val="002060"/>
          <w:lang w:val="es-MX"/>
        </w:rPr>
        <w:t xml:space="preserve"> e identificó las palabras de uso frecuente trabajadas</w:t>
      </w:r>
      <w:ins w:id="391" w:author="Portatil CCB" w:date="2014-03-26T23:18:00Z">
        <w:r w:rsidR="00966E8C">
          <w:rPr>
            <w:color w:val="002060"/>
            <w:lang w:val="es-MX"/>
          </w:rPr>
          <w:t>,</w:t>
        </w:r>
      </w:ins>
      <w:r w:rsidRPr="00444EAE">
        <w:rPr>
          <w:color w:val="002060"/>
          <w:lang w:val="es-MX"/>
        </w:rPr>
        <w:t xml:space="preserve"> y algunas otras que conocía de otros contextos.</w:t>
      </w:r>
    </w:p>
    <w:p w14:paraId="48AB0A79" w14:textId="6A5AA252" w:rsidR="00FF6828" w:rsidRPr="00444EAE" w:rsidRDefault="00FF6828" w:rsidP="00FF6828">
      <w:pPr>
        <w:jc w:val="both"/>
        <w:rPr>
          <w:color w:val="002060"/>
          <w:lang w:val="es-MX"/>
        </w:rPr>
      </w:pPr>
      <w:r w:rsidRPr="00444EAE">
        <w:rPr>
          <w:color w:val="002060"/>
          <w:lang w:val="es-MX"/>
        </w:rPr>
        <w:t xml:space="preserve">En </w:t>
      </w:r>
      <w:r w:rsidR="00F2632D" w:rsidRPr="00444EAE">
        <w:rPr>
          <w:color w:val="002060"/>
          <w:lang w:val="es-MX"/>
        </w:rPr>
        <w:t>la habilidad</w:t>
      </w:r>
      <w:r w:rsidRPr="00444EAE">
        <w:rPr>
          <w:color w:val="002060"/>
          <w:lang w:val="es-MX"/>
        </w:rPr>
        <w:t xml:space="preserve"> de Habla, utilizó las 5 estructuras trabajadas (</w:t>
      </w:r>
      <w:ins w:id="392" w:author="Portatil CCB" w:date="2014-03-26T23:18:00Z">
        <w:r w:rsidR="00966E8C">
          <w:rPr>
            <w:color w:val="002060"/>
            <w:lang w:val="es-MX"/>
          </w:rPr>
          <w:t>“</w:t>
        </w:r>
      </w:ins>
      <w:ins w:id="393" w:author="Portatil CCB" w:date="2014-03-26T23:19:00Z">
        <w:r w:rsidR="00966E8C">
          <w:rPr>
            <w:color w:val="002060"/>
            <w:lang w:val="es-MX"/>
          </w:rPr>
          <w:t>i</w:t>
        </w:r>
      </w:ins>
      <w:del w:id="394" w:author="Portatil CCB" w:date="2014-03-26T23:19:00Z">
        <w:r w:rsidRPr="00444EAE" w:rsidDel="00966E8C">
          <w:rPr>
            <w:color w:val="002060"/>
            <w:lang w:val="es-MX"/>
          </w:rPr>
          <w:delText>I</w:delText>
        </w:r>
      </w:del>
      <w:r w:rsidRPr="00444EAE">
        <w:rPr>
          <w:color w:val="002060"/>
          <w:lang w:val="es-MX"/>
        </w:rPr>
        <w:t>t is a</w:t>
      </w:r>
      <w:ins w:id="395" w:author="Portatil CCB" w:date="2014-03-26T23:18:00Z">
        <w:r w:rsidR="00966E8C">
          <w:rPr>
            <w:color w:val="002060"/>
            <w:lang w:val="es-MX"/>
          </w:rPr>
          <w:t>”</w:t>
        </w:r>
      </w:ins>
      <w:r w:rsidRPr="00444EAE">
        <w:rPr>
          <w:color w:val="002060"/>
          <w:lang w:val="es-MX"/>
        </w:rPr>
        <w:t xml:space="preserve">, </w:t>
      </w:r>
      <w:ins w:id="396" w:author="Portatil CCB" w:date="2014-03-26T23:18:00Z">
        <w:r w:rsidR="00966E8C">
          <w:rPr>
            <w:color w:val="002060"/>
            <w:lang w:val="es-MX"/>
          </w:rPr>
          <w:t>“</w:t>
        </w:r>
      </w:ins>
      <w:ins w:id="397" w:author="Portatil CCB" w:date="2014-03-26T23:19:00Z">
        <w:r w:rsidR="00966E8C">
          <w:rPr>
            <w:color w:val="002060"/>
            <w:lang w:val="es-MX"/>
          </w:rPr>
          <w:t>i</w:t>
        </w:r>
      </w:ins>
      <w:del w:id="398" w:author="Portatil CCB" w:date="2014-03-26T23:19:00Z">
        <w:r w:rsidRPr="00444EAE" w:rsidDel="00966E8C">
          <w:rPr>
            <w:color w:val="002060"/>
            <w:lang w:val="es-MX"/>
          </w:rPr>
          <w:delText>I</w:delText>
        </w:r>
      </w:del>
      <w:r w:rsidRPr="00444EAE">
        <w:rPr>
          <w:color w:val="002060"/>
          <w:lang w:val="es-MX"/>
        </w:rPr>
        <w:t>t has</w:t>
      </w:r>
      <w:ins w:id="399" w:author="Portatil CCB" w:date="2014-03-26T23:19:00Z">
        <w:r w:rsidR="00966E8C">
          <w:rPr>
            <w:color w:val="002060"/>
            <w:lang w:val="es-MX"/>
          </w:rPr>
          <w:t>”</w:t>
        </w:r>
      </w:ins>
      <w:r w:rsidRPr="00444EAE">
        <w:rPr>
          <w:color w:val="002060"/>
          <w:lang w:val="es-MX"/>
        </w:rPr>
        <w:t xml:space="preserve">, </w:t>
      </w:r>
      <w:ins w:id="400" w:author="Portatil CCB" w:date="2014-03-26T23:19:00Z">
        <w:r w:rsidR="00966E8C">
          <w:rPr>
            <w:color w:val="002060"/>
            <w:lang w:val="es-MX"/>
          </w:rPr>
          <w:t>“</w:t>
        </w:r>
      </w:ins>
      <w:r w:rsidRPr="00444EAE">
        <w:rPr>
          <w:color w:val="002060"/>
          <w:lang w:val="es-MX"/>
        </w:rPr>
        <w:t>it lives</w:t>
      </w:r>
      <w:ins w:id="401" w:author="Portatil CCB" w:date="2014-03-26T23:19:00Z">
        <w:r w:rsidR="00966E8C">
          <w:rPr>
            <w:color w:val="002060"/>
            <w:lang w:val="es-MX"/>
          </w:rPr>
          <w:t>”</w:t>
        </w:r>
      </w:ins>
      <w:r w:rsidRPr="00444EAE">
        <w:rPr>
          <w:color w:val="002060"/>
          <w:lang w:val="es-MX"/>
        </w:rPr>
        <w:t xml:space="preserve">, </w:t>
      </w:r>
      <w:ins w:id="402" w:author="Portatil CCB" w:date="2014-03-26T23:19:00Z">
        <w:r w:rsidR="00966E8C">
          <w:rPr>
            <w:color w:val="002060"/>
            <w:lang w:val="es-MX"/>
          </w:rPr>
          <w:t>“</w:t>
        </w:r>
      </w:ins>
      <w:r w:rsidRPr="00444EAE">
        <w:rPr>
          <w:color w:val="002060"/>
          <w:lang w:val="es-MX"/>
        </w:rPr>
        <w:t>it eats</w:t>
      </w:r>
      <w:ins w:id="403" w:author="Portatil CCB" w:date="2014-03-26T23:19:00Z">
        <w:r w:rsidR="00966E8C">
          <w:rPr>
            <w:color w:val="002060"/>
            <w:lang w:val="es-MX"/>
          </w:rPr>
          <w:t>”</w:t>
        </w:r>
      </w:ins>
      <w:r w:rsidRPr="00444EAE">
        <w:rPr>
          <w:color w:val="002060"/>
          <w:lang w:val="es-MX"/>
        </w:rPr>
        <w:t xml:space="preserve">, </w:t>
      </w:r>
      <w:ins w:id="404" w:author="Portatil CCB" w:date="2014-03-26T23:19:00Z">
        <w:r w:rsidR="00966E8C">
          <w:rPr>
            <w:color w:val="002060"/>
            <w:lang w:val="es-MX"/>
          </w:rPr>
          <w:t>“</w:t>
        </w:r>
      </w:ins>
      <w:r w:rsidRPr="00444EAE">
        <w:rPr>
          <w:color w:val="002060"/>
          <w:lang w:val="es-MX"/>
        </w:rPr>
        <w:t>it needs</w:t>
      </w:r>
      <w:ins w:id="405" w:author="Portatil CCB" w:date="2014-03-26T23:19:00Z">
        <w:r w:rsidR="00966E8C">
          <w:rPr>
            <w:color w:val="002060"/>
            <w:lang w:val="es-MX"/>
          </w:rPr>
          <w:t>”</w:t>
        </w:r>
      </w:ins>
      <w:r w:rsidRPr="00444EAE">
        <w:rPr>
          <w:color w:val="002060"/>
          <w:lang w:val="es-MX"/>
        </w:rPr>
        <w:t>).</w:t>
      </w:r>
      <w:ins w:id="406" w:author="Portatil CCB" w:date="2014-03-26T23:19:00Z">
        <w:r w:rsidR="00966E8C">
          <w:rPr>
            <w:color w:val="002060"/>
            <w:lang w:val="es-MX"/>
          </w:rPr>
          <w:t xml:space="preserve"> </w:t>
        </w:r>
      </w:ins>
      <w:r w:rsidRPr="00444EAE">
        <w:rPr>
          <w:color w:val="002060"/>
          <w:lang w:val="es-MX"/>
        </w:rPr>
        <w:t>Demostró comprensión de lo que se le dijo,  utilizando oraciones completas en su respuesta visual, escrita u oral</w:t>
      </w:r>
      <w:ins w:id="407" w:author="Portatil CCB" w:date="2014-03-26T23:20:00Z">
        <w:r w:rsidR="00966E8C">
          <w:rPr>
            <w:color w:val="002060"/>
            <w:lang w:val="es-MX"/>
          </w:rPr>
          <w:t>.</w:t>
        </w:r>
      </w:ins>
      <w:r w:rsidRPr="00444EAE">
        <w:rPr>
          <w:color w:val="002060"/>
          <w:lang w:val="es-MX"/>
        </w:rPr>
        <w:t xml:space="preserve"> </w:t>
      </w:r>
      <w:del w:id="408" w:author="Portatil CCB" w:date="2014-03-26T23:20:00Z">
        <w:r w:rsidRPr="00444EAE" w:rsidDel="00966E8C">
          <w:rPr>
            <w:color w:val="002060"/>
            <w:lang w:val="es-MX"/>
          </w:rPr>
          <w:delText>y u</w:delText>
        </w:r>
      </w:del>
      <w:ins w:id="409" w:author="Portatil CCB" w:date="2014-03-26T23:20:00Z">
        <w:r w:rsidR="00966E8C">
          <w:rPr>
            <w:color w:val="002060"/>
            <w:lang w:val="es-MX"/>
          </w:rPr>
          <w:t>U</w:t>
        </w:r>
      </w:ins>
      <w:r w:rsidRPr="00444EAE">
        <w:rPr>
          <w:color w:val="002060"/>
          <w:lang w:val="es-MX"/>
        </w:rPr>
        <w:t>tilizó el vocabulario nuevo que se trabajó durante el período en frases sencillas para comunicarse</w:t>
      </w:r>
      <w:r w:rsidR="00F2632D" w:rsidRPr="00444EAE">
        <w:rPr>
          <w:color w:val="002060"/>
          <w:lang w:val="es-MX"/>
        </w:rPr>
        <w:t xml:space="preserve">, </w:t>
      </w:r>
      <w:r w:rsidRPr="00444EAE">
        <w:rPr>
          <w:color w:val="002060"/>
          <w:lang w:val="es-MX"/>
        </w:rPr>
        <w:t xml:space="preserve"> e hizo uso de otras que ya conocía. </w:t>
      </w:r>
    </w:p>
    <w:p w14:paraId="64BDA776" w14:textId="58AED1D4" w:rsidR="00FF6828" w:rsidRPr="00444EAE" w:rsidRDefault="00FF6828" w:rsidP="00FF6828">
      <w:pPr>
        <w:jc w:val="both"/>
        <w:rPr>
          <w:color w:val="002060"/>
          <w:lang w:val="es-MX"/>
        </w:rPr>
      </w:pPr>
      <w:r w:rsidRPr="00444EAE">
        <w:rPr>
          <w:color w:val="002060"/>
          <w:lang w:val="es-MX"/>
        </w:rPr>
        <w:t xml:space="preserve">En </w:t>
      </w:r>
      <w:r w:rsidR="00F2632D" w:rsidRPr="00444EAE">
        <w:rPr>
          <w:color w:val="002060"/>
          <w:lang w:val="es-MX"/>
        </w:rPr>
        <w:t>la habilidad</w:t>
      </w:r>
      <w:r w:rsidRPr="00444EAE">
        <w:rPr>
          <w:color w:val="002060"/>
          <w:lang w:val="es-MX"/>
        </w:rPr>
        <w:t xml:space="preserve"> de </w:t>
      </w:r>
      <w:del w:id="410" w:author="Portatil CCB" w:date="2014-03-26T23:24:00Z">
        <w:r w:rsidRPr="00444EAE" w:rsidDel="00554FC6">
          <w:rPr>
            <w:color w:val="002060"/>
            <w:lang w:val="es-MX"/>
          </w:rPr>
          <w:delText xml:space="preserve">Observación </w:delText>
        </w:r>
      </w:del>
      <w:commentRangeStart w:id="411"/>
      <w:ins w:id="412" w:author="Portatil CCB" w:date="2014-03-26T23:24:00Z">
        <w:r w:rsidR="00554FC6">
          <w:rPr>
            <w:color w:val="002060"/>
            <w:lang w:val="es-MX"/>
          </w:rPr>
          <w:t>Visualización</w:t>
        </w:r>
        <w:commentRangeEnd w:id="411"/>
        <w:r w:rsidR="00554FC6">
          <w:rPr>
            <w:rStyle w:val="CommentReference"/>
            <w:lang w:val="en-US"/>
          </w:rPr>
          <w:commentReference w:id="411"/>
        </w:r>
        <w:r w:rsidR="00554FC6" w:rsidRPr="00444EAE">
          <w:rPr>
            <w:color w:val="002060"/>
            <w:lang w:val="es-MX"/>
          </w:rPr>
          <w:t xml:space="preserve"> </w:t>
        </w:r>
      </w:ins>
      <w:r w:rsidRPr="00444EAE">
        <w:rPr>
          <w:color w:val="002060"/>
          <w:lang w:val="es-MX"/>
        </w:rPr>
        <w:t>y Presentación, dio varios ejemplos (4 o más) de  cómo las personas utilizan señales, logos e imágenes para comunicarse.</w:t>
      </w:r>
    </w:p>
    <w:p w14:paraId="39C11ABE" w14:textId="3BCEEF1A" w:rsidR="00FF6828" w:rsidRPr="00444EAE" w:rsidRDefault="00FF6828" w:rsidP="00FF6828">
      <w:pPr>
        <w:jc w:val="both"/>
        <w:rPr>
          <w:color w:val="002060"/>
          <w:lang w:val="es-MX"/>
        </w:rPr>
      </w:pPr>
      <w:r w:rsidRPr="00444EAE">
        <w:rPr>
          <w:color w:val="002060"/>
          <w:lang w:val="es-MX"/>
        </w:rPr>
        <w:lastRenderedPageBreak/>
        <w:t xml:space="preserve">En </w:t>
      </w:r>
      <w:r w:rsidR="00F2632D" w:rsidRPr="00444EAE">
        <w:rPr>
          <w:color w:val="002060"/>
          <w:lang w:val="es-MX"/>
        </w:rPr>
        <w:t>la habilidad</w:t>
      </w:r>
      <w:r w:rsidRPr="00444EAE">
        <w:rPr>
          <w:color w:val="002060"/>
          <w:lang w:val="es-MX"/>
        </w:rPr>
        <w:t xml:space="preserve"> de Lectura, identificó los elementos del cuento trabajados durante el período (personajes y lugar) y recordó los trabajados el período anterior (</w:t>
      </w:r>
      <w:ins w:id="413" w:author="Portatil CCB" w:date="2014-03-26T23:20:00Z">
        <w:r w:rsidR="00966E8C">
          <w:rPr>
            <w:color w:val="002060"/>
            <w:lang w:val="es-MX"/>
          </w:rPr>
          <w:t>“</w:t>
        </w:r>
      </w:ins>
      <w:r w:rsidRPr="00444EAE">
        <w:rPr>
          <w:color w:val="002060"/>
          <w:lang w:val="es-MX"/>
        </w:rPr>
        <w:t>title</w:t>
      </w:r>
      <w:ins w:id="414" w:author="Portatil CCB" w:date="2014-03-26T23:20:00Z">
        <w:r w:rsidR="00966E8C">
          <w:rPr>
            <w:color w:val="002060"/>
            <w:lang w:val="es-MX"/>
          </w:rPr>
          <w:t>”</w:t>
        </w:r>
      </w:ins>
      <w:r w:rsidRPr="00444EAE">
        <w:rPr>
          <w:color w:val="002060"/>
          <w:lang w:val="es-MX"/>
        </w:rPr>
        <w:t xml:space="preserve">, </w:t>
      </w:r>
      <w:ins w:id="415" w:author="Portatil CCB" w:date="2014-03-26T23:20:00Z">
        <w:r w:rsidR="00966E8C">
          <w:rPr>
            <w:color w:val="002060"/>
            <w:lang w:val="es-MX"/>
          </w:rPr>
          <w:t>“</w:t>
        </w:r>
      </w:ins>
      <w:r w:rsidRPr="00444EAE">
        <w:rPr>
          <w:color w:val="002060"/>
          <w:lang w:val="es-MX"/>
        </w:rPr>
        <w:t>front</w:t>
      </w:r>
      <w:ins w:id="416" w:author="Portatil CCB" w:date="2014-03-26T23:20:00Z">
        <w:r w:rsidR="00966E8C">
          <w:rPr>
            <w:color w:val="002060"/>
            <w:lang w:val="es-MX"/>
          </w:rPr>
          <w:t>”</w:t>
        </w:r>
      </w:ins>
      <w:r w:rsidRPr="00444EAE">
        <w:rPr>
          <w:color w:val="002060"/>
          <w:lang w:val="es-MX"/>
        </w:rPr>
        <w:t xml:space="preserve"> and </w:t>
      </w:r>
      <w:ins w:id="417" w:author="Portatil CCB" w:date="2014-03-26T23:20:00Z">
        <w:r w:rsidR="00966E8C">
          <w:rPr>
            <w:color w:val="002060"/>
            <w:lang w:val="es-MX"/>
          </w:rPr>
          <w:t>“</w:t>
        </w:r>
      </w:ins>
      <w:r w:rsidRPr="00444EAE">
        <w:rPr>
          <w:color w:val="002060"/>
          <w:lang w:val="es-MX"/>
        </w:rPr>
        <w:t>back cov</w:t>
      </w:r>
      <w:r w:rsidR="00F2632D" w:rsidRPr="00444EAE">
        <w:rPr>
          <w:color w:val="002060"/>
          <w:lang w:val="es-MX"/>
        </w:rPr>
        <w:t>er</w:t>
      </w:r>
      <w:ins w:id="418" w:author="Portatil CCB" w:date="2014-03-26T23:20:00Z">
        <w:r w:rsidR="00966E8C">
          <w:rPr>
            <w:color w:val="002060"/>
            <w:lang w:val="es-MX"/>
          </w:rPr>
          <w:t>”</w:t>
        </w:r>
      </w:ins>
      <w:r w:rsidR="00F2632D" w:rsidRPr="00444EAE">
        <w:rPr>
          <w:color w:val="002060"/>
          <w:lang w:val="es-MX"/>
        </w:rPr>
        <w:t xml:space="preserve">, </w:t>
      </w:r>
      <w:ins w:id="419" w:author="Portatil CCB" w:date="2014-03-26T23:20:00Z">
        <w:r w:rsidR="00AF397A">
          <w:rPr>
            <w:color w:val="002060"/>
            <w:lang w:val="es-MX"/>
          </w:rPr>
          <w:t>“</w:t>
        </w:r>
      </w:ins>
      <w:r w:rsidR="00F2632D" w:rsidRPr="00444EAE">
        <w:rPr>
          <w:color w:val="002060"/>
          <w:lang w:val="es-MX"/>
        </w:rPr>
        <w:t>illustrator</w:t>
      </w:r>
      <w:ins w:id="420" w:author="Portatil CCB" w:date="2014-03-26T23:21:00Z">
        <w:r w:rsidR="00AF397A">
          <w:rPr>
            <w:color w:val="002060"/>
            <w:lang w:val="es-MX"/>
          </w:rPr>
          <w:t>”</w:t>
        </w:r>
      </w:ins>
      <w:r w:rsidR="00F2632D" w:rsidRPr="00444EAE">
        <w:rPr>
          <w:color w:val="002060"/>
          <w:lang w:val="es-MX"/>
        </w:rPr>
        <w:t xml:space="preserve"> and </w:t>
      </w:r>
      <w:ins w:id="421" w:author="Portatil CCB" w:date="2014-03-26T23:21:00Z">
        <w:r w:rsidR="00AF397A">
          <w:rPr>
            <w:color w:val="002060"/>
            <w:lang w:val="es-MX"/>
          </w:rPr>
          <w:t>“</w:t>
        </w:r>
      </w:ins>
      <w:r w:rsidR="00F2632D" w:rsidRPr="00444EAE">
        <w:rPr>
          <w:color w:val="002060"/>
          <w:lang w:val="es-MX"/>
        </w:rPr>
        <w:t>author</w:t>
      </w:r>
      <w:ins w:id="422" w:author="Portatil CCB" w:date="2014-03-26T23:21:00Z">
        <w:r w:rsidR="00AF397A">
          <w:rPr>
            <w:color w:val="002060"/>
            <w:lang w:val="es-MX"/>
          </w:rPr>
          <w:t>”</w:t>
        </w:r>
      </w:ins>
      <w:r w:rsidR="00F2632D" w:rsidRPr="00444EAE">
        <w:rPr>
          <w:color w:val="002060"/>
          <w:lang w:val="es-MX"/>
        </w:rPr>
        <w:t xml:space="preserve">); </w:t>
      </w:r>
      <w:r w:rsidRPr="00444EAE">
        <w:rPr>
          <w:color w:val="002060"/>
          <w:lang w:val="es-MX"/>
        </w:rPr>
        <w:t>logró hacer conexiones  con su experiencia personal</w:t>
      </w:r>
      <w:ins w:id="423" w:author="Portatil CCB" w:date="2014-03-26T23:21:00Z">
        <w:r w:rsidR="00AF397A">
          <w:rPr>
            <w:color w:val="002060"/>
            <w:lang w:val="es-MX"/>
          </w:rPr>
          <w:t>,</w:t>
        </w:r>
      </w:ins>
      <w:r w:rsidRPr="00444EAE">
        <w:rPr>
          <w:color w:val="002060"/>
          <w:lang w:val="es-MX"/>
        </w:rPr>
        <w:t xml:space="preserve"> y explicó éstas en detalle retomando ejemplos del cuento</w:t>
      </w:r>
      <w:ins w:id="424" w:author="Portatil CCB" w:date="2014-03-26T23:21:00Z">
        <w:r w:rsidR="00AF397A">
          <w:rPr>
            <w:color w:val="002060"/>
            <w:lang w:val="es-MX"/>
          </w:rPr>
          <w:t>.</w:t>
        </w:r>
      </w:ins>
      <w:r w:rsidRPr="00444EAE">
        <w:rPr>
          <w:color w:val="002060"/>
          <w:lang w:val="es-MX"/>
        </w:rPr>
        <w:t xml:space="preserve"> </w:t>
      </w:r>
      <w:del w:id="425" w:author="Portatil CCB" w:date="2014-03-26T23:21:00Z">
        <w:r w:rsidRPr="00444EAE" w:rsidDel="00AF397A">
          <w:rPr>
            <w:color w:val="002060"/>
            <w:lang w:val="es-MX"/>
          </w:rPr>
          <w:delText>y l</w:delText>
        </w:r>
      </w:del>
      <w:ins w:id="426" w:author="Portatil CCB" w:date="2014-03-26T23:21:00Z">
        <w:r w:rsidR="00AF397A">
          <w:rPr>
            <w:color w:val="002060"/>
            <w:lang w:val="es-MX"/>
          </w:rPr>
          <w:t>L</w:t>
        </w:r>
      </w:ins>
      <w:r w:rsidRPr="00444EAE">
        <w:rPr>
          <w:color w:val="002060"/>
          <w:lang w:val="es-MX"/>
        </w:rPr>
        <w:t>eyó y comprendió todas las palabras de alta frecuencia trabajadas durante el período</w:t>
      </w:r>
      <w:ins w:id="427" w:author="Portatil CCB" w:date="2014-03-26T23:21:00Z">
        <w:r w:rsidR="00AF397A">
          <w:rPr>
            <w:color w:val="002060"/>
            <w:lang w:val="es-MX"/>
          </w:rPr>
          <w:t>,</w:t>
        </w:r>
      </w:ins>
      <w:r w:rsidRPr="00444EAE">
        <w:rPr>
          <w:color w:val="002060"/>
          <w:lang w:val="es-MX"/>
        </w:rPr>
        <w:t xml:space="preserve"> y otras que ya conocía.</w:t>
      </w:r>
    </w:p>
    <w:p w14:paraId="4E8F443F" w14:textId="0CB77ECE" w:rsidR="00FF6828" w:rsidRPr="00444EAE" w:rsidRDefault="00FF6828" w:rsidP="00FF6828">
      <w:pPr>
        <w:jc w:val="both"/>
        <w:rPr>
          <w:color w:val="002060"/>
          <w:lang w:val="es-MX"/>
        </w:rPr>
      </w:pPr>
      <w:r w:rsidRPr="00444EAE">
        <w:rPr>
          <w:color w:val="002060"/>
          <w:lang w:val="es-MX"/>
        </w:rPr>
        <w:t xml:space="preserve">En </w:t>
      </w:r>
      <w:r w:rsidR="00F2632D" w:rsidRPr="00444EAE">
        <w:rPr>
          <w:color w:val="002060"/>
          <w:lang w:val="es-MX"/>
        </w:rPr>
        <w:t>la habilidad</w:t>
      </w:r>
      <w:r w:rsidRPr="00444EAE">
        <w:rPr>
          <w:color w:val="002060"/>
          <w:lang w:val="es-MX"/>
        </w:rPr>
        <w:t xml:space="preserve"> de </w:t>
      </w:r>
      <w:ins w:id="428" w:author="Portatil CCB" w:date="2014-03-26T23:21:00Z">
        <w:r w:rsidR="00AF397A">
          <w:rPr>
            <w:color w:val="002060"/>
            <w:lang w:val="es-MX"/>
          </w:rPr>
          <w:t>E</w:t>
        </w:r>
      </w:ins>
      <w:del w:id="429" w:author="Portatil CCB" w:date="2014-03-26T23:21:00Z">
        <w:r w:rsidRPr="00444EAE" w:rsidDel="00AF397A">
          <w:rPr>
            <w:color w:val="002060"/>
            <w:lang w:val="es-MX"/>
          </w:rPr>
          <w:delText>e</w:delText>
        </w:r>
      </w:del>
      <w:r w:rsidRPr="00444EAE">
        <w:rPr>
          <w:color w:val="002060"/>
          <w:lang w:val="es-MX"/>
        </w:rPr>
        <w:t>scritura, escribió dándole significado al texto, utilizando algunos fonemas del español y algunos del inglés.</w:t>
      </w:r>
    </w:p>
    <w:p w14:paraId="7E62F490" w14:textId="77777777" w:rsidR="00FA4400" w:rsidRDefault="00FA4400" w:rsidP="00FF6828">
      <w:pPr>
        <w:jc w:val="both"/>
        <w:rPr>
          <w:color w:val="002060"/>
          <w:lang w:val="es-MX"/>
        </w:rPr>
      </w:pPr>
    </w:p>
    <w:p w14:paraId="20345E43" w14:textId="6B3969F8" w:rsidR="004219A1" w:rsidRPr="00444EAE" w:rsidRDefault="004219A1" w:rsidP="00FF6828">
      <w:pPr>
        <w:jc w:val="both"/>
        <w:rPr>
          <w:color w:val="002060"/>
          <w:lang w:val="es-MX"/>
        </w:rPr>
      </w:pPr>
      <w:r w:rsidRPr="00444EAE">
        <w:rPr>
          <w:color w:val="002060"/>
          <w:lang w:val="es-MX"/>
        </w:rPr>
        <w:t>HIGH:</w:t>
      </w:r>
    </w:p>
    <w:p w14:paraId="47097E13" w14:textId="0B69A42D" w:rsidR="004219A1" w:rsidRPr="00444EAE" w:rsidRDefault="00EA0908" w:rsidP="004219A1">
      <w:pPr>
        <w:jc w:val="both"/>
        <w:rPr>
          <w:color w:val="002060"/>
          <w:lang w:val="es-MX"/>
        </w:rPr>
      </w:pPr>
      <w:r w:rsidRPr="00444EAE">
        <w:rPr>
          <w:color w:val="002060"/>
          <w:lang w:val="es-MX"/>
        </w:rPr>
        <w:t xml:space="preserve">En </w:t>
      </w:r>
      <w:r w:rsidR="00F91436" w:rsidRPr="00444EAE">
        <w:rPr>
          <w:color w:val="002060"/>
          <w:lang w:val="es-MX"/>
        </w:rPr>
        <w:t>la habilidad</w:t>
      </w:r>
      <w:r w:rsidR="00F2632D" w:rsidRPr="00444EAE">
        <w:rPr>
          <w:color w:val="002060"/>
          <w:lang w:val="es-MX"/>
        </w:rPr>
        <w:t xml:space="preserve"> de Escucha</w:t>
      </w:r>
      <w:ins w:id="430" w:author="Portatil CCB" w:date="2014-03-26T23:22:00Z">
        <w:r w:rsidR="00AF397A">
          <w:rPr>
            <w:color w:val="002060"/>
            <w:lang w:val="es-MX"/>
          </w:rPr>
          <w:t>,</w:t>
        </w:r>
      </w:ins>
      <w:r w:rsidR="00F2632D" w:rsidRPr="00444EAE">
        <w:rPr>
          <w:color w:val="002060"/>
          <w:lang w:val="es-MX"/>
        </w:rPr>
        <w:t>__________________</w:t>
      </w:r>
      <w:r w:rsidRPr="00444EAE">
        <w:rPr>
          <w:color w:val="002060"/>
          <w:lang w:val="es-MX"/>
        </w:rPr>
        <w:t>e</w:t>
      </w:r>
      <w:r w:rsidR="004219A1" w:rsidRPr="00444EAE">
        <w:rPr>
          <w:color w:val="002060"/>
          <w:lang w:val="es-MX"/>
        </w:rPr>
        <w:t>scuchó atentamente la lectura en voz alta de t</w:t>
      </w:r>
      <w:r w:rsidRPr="00444EAE">
        <w:rPr>
          <w:color w:val="002060"/>
          <w:lang w:val="es-MX"/>
        </w:rPr>
        <w:t xml:space="preserve">extos de ficción y no ficción, </w:t>
      </w:r>
      <w:r w:rsidR="004219A1" w:rsidRPr="00444EAE">
        <w:rPr>
          <w:color w:val="002060"/>
          <w:lang w:val="es-MX"/>
        </w:rPr>
        <w:t>identificó todos los sonidos iniciales (N, S, R, L)</w:t>
      </w:r>
      <w:r w:rsidRPr="00444EAE">
        <w:rPr>
          <w:color w:val="002060"/>
          <w:lang w:val="es-MX"/>
        </w:rPr>
        <w:t xml:space="preserve"> trabajados durante el período e i</w:t>
      </w:r>
      <w:r w:rsidR="004219A1" w:rsidRPr="00444EAE">
        <w:rPr>
          <w:color w:val="002060"/>
          <w:lang w:val="es-MX"/>
        </w:rPr>
        <w:t>dentificó todas las palabras de uso frecuente trabajadas (</w:t>
      </w:r>
      <w:ins w:id="431" w:author="Portatil CCB" w:date="2014-03-26T23:22:00Z">
        <w:r w:rsidR="00554FC6">
          <w:rPr>
            <w:color w:val="002060"/>
            <w:lang w:val="es-MX"/>
          </w:rPr>
          <w:t>“</w:t>
        </w:r>
      </w:ins>
      <w:r w:rsidR="004219A1" w:rsidRPr="00444EAE">
        <w:rPr>
          <w:color w:val="002060"/>
          <w:lang w:val="es-MX"/>
        </w:rPr>
        <w:t>it</w:t>
      </w:r>
      <w:ins w:id="432" w:author="Portatil CCB" w:date="2014-03-26T23:22:00Z">
        <w:r w:rsidR="00554FC6">
          <w:rPr>
            <w:color w:val="002060"/>
            <w:lang w:val="es-MX"/>
          </w:rPr>
          <w:t>”</w:t>
        </w:r>
      </w:ins>
      <w:r w:rsidR="004219A1" w:rsidRPr="00444EAE">
        <w:rPr>
          <w:color w:val="002060"/>
          <w:lang w:val="es-MX"/>
        </w:rPr>
        <w:t xml:space="preserve">, </w:t>
      </w:r>
      <w:ins w:id="433" w:author="Portatil CCB" w:date="2014-03-26T23:22:00Z">
        <w:r w:rsidR="00554FC6">
          <w:rPr>
            <w:color w:val="002060"/>
            <w:lang w:val="es-MX"/>
          </w:rPr>
          <w:t>“</w:t>
        </w:r>
      </w:ins>
      <w:r w:rsidR="004219A1" w:rsidRPr="00444EAE">
        <w:rPr>
          <w:color w:val="002060"/>
          <w:lang w:val="es-MX"/>
        </w:rPr>
        <w:t>has</w:t>
      </w:r>
      <w:ins w:id="434" w:author="Portatil CCB" w:date="2014-03-26T23:22:00Z">
        <w:r w:rsidR="00554FC6">
          <w:rPr>
            <w:color w:val="002060"/>
            <w:lang w:val="es-MX"/>
          </w:rPr>
          <w:t>”</w:t>
        </w:r>
      </w:ins>
      <w:r w:rsidR="004219A1" w:rsidRPr="00444EAE">
        <w:rPr>
          <w:color w:val="002060"/>
          <w:lang w:val="es-MX"/>
        </w:rPr>
        <w:t xml:space="preserve">, </w:t>
      </w:r>
      <w:ins w:id="435" w:author="Portatil CCB" w:date="2014-03-26T23:22:00Z">
        <w:r w:rsidR="00554FC6">
          <w:rPr>
            <w:color w:val="002060"/>
            <w:lang w:val="es-MX"/>
          </w:rPr>
          <w:t>“</w:t>
        </w:r>
      </w:ins>
      <w:r w:rsidR="004219A1" w:rsidRPr="00444EAE">
        <w:rPr>
          <w:color w:val="002060"/>
          <w:lang w:val="es-MX"/>
        </w:rPr>
        <w:t>today</w:t>
      </w:r>
      <w:ins w:id="436" w:author="Portatil CCB" w:date="2014-03-26T23:22:00Z">
        <w:r w:rsidR="00554FC6">
          <w:rPr>
            <w:color w:val="002060"/>
            <w:lang w:val="es-MX"/>
          </w:rPr>
          <w:t>”</w:t>
        </w:r>
      </w:ins>
      <w:r w:rsidR="004219A1" w:rsidRPr="00444EAE">
        <w:rPr>
          <w:color w:val="002060"/>
          <w:lang w:val="es-MX"/>
        </w:rPr>
        <w:t xml:space="preserve">, </w:t>
      </w:r>
      <w:ins w:id="437" w:author="Portatil CCB" w:date="2014-03-26T23:22:00Z">
        <w:r w:rsidR="00554FC6">
          <w:rPr>
            <w:color w:val="002060"/>
            <w:lang w:val="es-MX"/>
          </w:rPr>
          <w:t>“</w:t>
        </w:r>
      </w:ins>
      <w:r w:rsidR="004219A1" w:rsidRPr="00444EAE">
        <w:rPr>
          <w:color w:val="002060"/>
          <w:lang w:val="es-MX"/>
        </w:rPr>
        <w:t>for</w:t>
      </w:r>
      <w:ins w:id="438" w:author="Portatil CCB" w:date="2014-03-26T23:22:00Z">
        <w:r w:rsidR="00554FC6">
          <w:rPr>
            <w:color w:val="002060"/>
            <w:lang w:val="es-MX"/>
          </w:rPr>
          <w:t>”</w:t>
        </w:r>
      </w:ins>
      <w:r w:rsidR="004219A1" w:rsidRPr="00444EAE">
        <w:rPr>
          <w:color w:val="002060"/>
          <w:lang w:val="es-MX"/>
        </w:rPr>
        <w:t>)</w:t>
      </w:r>
      <w:r w:rsidRPr="00444EAE">
        <w:rPr>
          <w:color w:val="002060"/>
          <w:lang w:val="es-MX"/>
        </w:rPr>
        <w:t>.</w:t>
      </w:r>
    </w:p>
    <w:p w14:paraId="2EAA33E0" w14:textId="7A8EA189" w:rsidR="004219A1" w:rsidRPr="00444EAE" w:rsidRDefault="00EA0908" w:rsidP="004219A1">
      <w:pPr>
        <w:jc w:val="both"/>
        <w:rPr>
          <w:color w:val="002060"/>
          <w:lang w:val="es-MX"/>
        </w:rPr>
      </w:pPr>
      <w:r w:rsidRPr="00444EAE">
        <w:rPr>
          <w:color w:val="002060"/>
          <w:lang w:val="es-MX"/>
        </w:rPr>
        <w:t xml:space="preserve">En </w:t>
      </w:r>
      <w:r w:rsidR="00F91436" w:rsidRPr="00444EAE">
        <w:rPr>
          <w:color w:val="002060"/>
          <w:lang w:val="es-MX"/>
        </w:rPr>
        <w:t>la habilidad</w:t>
      </w:r>
      <w:r w:rsidRPr="00444EAE">
        <w:rPr>
          <w:color w:val="002060"/>
          <w:lang w:val="es-MX"/>
        </w:rPr>
        <w:t xml:space="preserve"> de Habla</w:t>
      </w:r>
      <w:ins w:id="439" w:author="Portatil CCB" w:date="2014-03-26T23:22:00Z">
        <w:r w:rsidR="00554FC6">
          <w:rPr>
            <w:color w:val="002060"/>
            <w:lang w:val="es-MX"/>
          </w:rPr>
          <w:t>,</w:t>
        </w:r>
      </w:ins>
      <w:r w:rsidRPr="00444EAE">
        <w:rPr>
          <w:color w:val="002060"/>
          <w:lang w:val="es-MX"/>
        </w:rPr>
        <w:t xml:space="preserve"> </w:t>
      </w:r>
      <w:r w:rsidR="004219A1" w:rsidRPr="00444EAE">
        <w:rPr>
          <w:color w:val="002060"/>
          <w:lang w:val="es-MX"/>
        </w:rPr>
        <w:t xml:space="preserve">utilizó las 4 estructuras </w:t>
      </w:r>
      <w:del w:id="440" w:author="Portatil CCB" w:date="2014-03-26T23:22:00Z">
        <w:r w:rsidR="004219A1" w:rsidRPr="00444EAE" w:rsidDel="00554FC6">
          <w:rPr>
            <w:color w:val="002060"/>
            <w:lang w:val="es-MX"/>
          </w:rPr>
          <w:delText xml:space="preserve"> </w:delText>
        </w:r>
      </w:del>
      <w:r w:rsidR="004219A1" w:rsidRPr="00444EAE">
        <w:rPr>
          <w:color w:val="002060"/>
          <w:lang w:val="es-MX"/>
        </w:rPr>
        <w:t>trabajadas (</w:t>
      </w:r>
      <w:ins w:id="441" w:author="Portatil CCB" w:date="2014-03-26T23:22:00Z">
        <w:r w:rsidR="00554FC6">
          <w:rPr>
            <w:color w:val="002060"/>
            <w:lang w:val="es-MX"/>
          </w:rPr>
          <w:t>“i</w:t>
        </w:r>
      </w:ins>
      <w:del w:id="442" w:author="Portatil CCB" w:date="2014-03-26T23:22:00Z">
        <w:r w:rsidR="004219A1" w:rsidRPr="00444EAE" w:rsidDel="00554FC6">
          <w:rPr>
            <w:color w:val="002060"/>
            <w:lang w:val="es-MX"/>
          </w:rPr>
          <w:delText>I</w:delText>
        </w:r>
      </w:del>
      <w:r w:rsidR="004219A1" w:rsidRPr="00444EAE">
        <w:rPr>
          <w:color w:val="002060"/>
          <w:lang w:val="es-MX"/>
        </w:rPr>
        <w:t>t is</w:t>
      </w:r>
      <w:r w:rsidRPr="00444EAE">
        <w:rPr>
          <w:color w:val="002060"/>
          <w:lang w:val="es-MX"/>
        </w:rPr>
        <w:t xml:space="preserve"> a</w:t>
      </w:r>
      <w:ins w:id="443" w:author="Portatil CCB" w:date="2014-03-26T23:23:00Z">
        <w:r w:rsidR="00554FC6">
          <w:rPr>
            <w:color w:val="002060"/>
            <w:lang w:val="es-MX"/>
          </w:rPr>
          <w:t>”</w:t>
        </w:r>
      </w:ins>
      <w:r w:rsidRPr="00444EAE">
        <w:rPr>
          <w:color w:val="002060"/>
          <w:lang w:val="es-MX"/>
        </w:rPr>
        <w:t xml:space="preserve">, </w:t>
      </w:r>
      <w:ins w:id="444" w:author="Portatil CCB" w:date="2014-03-26T23:23:00Z">
        <w:r w:rsidR="00554FC6">
          <w:rPr>
            <w:color w:val="002060"/>
            <w:lang w:val="es-MX"/>
          </w:rPr>
          <w:t>“i</w:t>
        </w:r>
      </w:ins>
      <w:del w:id="445" w:author="Portatil CCB" w:date="2014-03-26T23:23:00Z">
        <w:r w:rsidRPr="00444EAE" w:rsidDel="00554FC6">
          <w:rPr>
            <w:color w:val="002060"/>
            <w:lang w:val="es-MX"/>
          </w:rPr>
          <w:delText>I</w:delText>
        </w:r>
      </w:del>
      <w:r w:rsidRPr="00444EAE">
        <w:rPr>
          <w:color w:val="002060"/>
          <w:lang w:val="es-MX"/>
        </w:rPr>
        <w:t>t has</w:t>
      </w:r>
      <w:ins w:id="446" w:author="Portatil CCB" w:date="2014-03-26T23:23:00Z">
        <w:r w:rsidR="00554FC6">
          <w:rPr>
            <w:color w:val="002060"/>
            <w:lang w:val="es-MX"/>
          </w:rPr>
          <w:t>”</w:t>
        </w:r>
      </w:ins>
      <w:r w:rsidRPr="00444EAE">
        <w:rPr>
          <w:color w:val="002060"/>
          <w:lang w:val="es-MX"/>
        </w:rPr>
        <w:t xml:space="preserve">, </w:t>
      </w:r>
      <w:ins w:id="447" w:author="Portatil CCB" w:date="2014-03-26T23:23:00Z">
        <w:r w:rsidR="00554FC6">
          <w:rPr>
            <w:color w:val="002060"/>
            <w:lang w:val="es-MX"/>
          </w:rPr>
          <w:t>“</w:t>
        </w:r>
      </w:ins>
      <w:r w:rsidRPr="00444EAE">
        <w:rPr>
          <w:color w:val="002060"/>
          <w:lang w:val="es-MX"/>
        </w:rPr>
        <w:t>it lives</w:t>
      </w:r>
      <w:ins w:id="448" w:author="Portatil CCB" w:date="2014-03-26T23:23:00Z">
        <w:r w:rsidR="00554FC6">
          <w:rPr>
            <w:color w:val="002060"/>
            <w:lang w:val="es-MX"/>
          </w:rPr>
          <w:t>”</w:t>
        </w:r>
      </w:ins>
      <w:r w:rsidRPr="00444EAE">
        <w:rPr>
          <w:color w:val="002060"/>
          <w:lang w:val="es-MX"/>
        </w:rPr>
        <w:t xml:space="preserve">, </w:t>
      </w:r>
      <w:ins w:id="449" w:author="Portatil CCB" w:date="2014-03-26T23:23:00Z">
        <w:r w:rsidR="00554FC6">
          <w:rPr>
            <w:color w:val="002060"/>
            <w:lang w:val="es-MX"/>
          </w:rPr>
          <w:t>“</w:t>
        </w:r>
      </w:ins>
      <w:r w:rsidRPr="00444EAE">
        <w:rPr>
          <w:color w:val="002060"/>
          <w:lang w:val="es-MX"/>
        </w:rPr>
        <w:t>it eats</w:t>
      </w:r>
      <w:ins w:id="450" w:author="Portatil CCB" w:date="2014-03-26T23:23:00Z">
        <w:r w:rsidR="00554FC6">
          <w:rPr>
            <w:color w:val="002060"/>
            <w:lang w:val="es-MX"/>
          </w:rPr>
          <w:t>”</w:t>
        </w:r>
      </w:ins>
      <w:del w:id="451" w:author="Portatil CCB" w:date="2014-03-26T23:23:00Z">
        <w:r w:rsidRPr="00444EAE" w:rsidDel="00554FC6">
          <w:rPr>
            <w:color w:val="002060"/>
            <w:lang w:val="es-MX"/>
          </w:rPr>
          <w:delText>…</w:delText>
        </w:r>
      </w:del>
      <w:r w:rsidRPr="00444EAE">
        <w:rPr>
          <w:color w:val="002060"/>
          <w:lang w:val="es-MX"/>
        </w:rPr>
        <w:t>), d</w:t>
      </w:r>
      <w:r w:rsidR="004219A1" w:rsidRPr="00444EAE">
        <w:rPr>
          <w:color w:val="002060"/>
          <w:lang w:val="es-MX"/>
        </w:rPr>
        <w:t xml:space="preserve">emostró comprensión del tema trabajado, </w:t>
      </w:r>
      <w:del w:id="452" w:author="Portatil CCB" w:date="2014-03-26T23:24:00Z">
        <w:r w:rsidR="004219A1" w:rsidRPr="00444EAE" w:rsidDel="00554FC6">
          <w:rPr>
            <w:color w:val="002060"/>
            <w:lang w:val="es-MX"/>
          </w:rPr>
          <w:delText xml:space="preserve">  </w:delText>
        </w:r>
      </w:del>
      <w:r w:rsidR="004219A1" w:rsidRPr="00444EAE">
        <w:rPr>
          <w:color w:val="002060"/>
          <w:lang w:val="es-MX"/>
        </w:rPr>
        <w:t xml:space="preserve">respondiendo de manera escrita, visual u </w:t>
      </w:r>
      <w:r w:rsidR="009446CE" w:rsidRPr="00444EAE">
        <w:rPr>
          <w:color w:val="002060"/>
          <w:lang w:val="es-MX"/>
        </w:rPr>
        <w:t>oral (</w:t>
      </w:r>
      <w:r w:rsidRPr="00444EAE">
        <w:rPr>
          <w:color w:val="002060"/>
          <w:lang w:val="es-MX"/>
        </w:rPr>
        <w:t>utilizando frases cortas</w:t>
      </w:r>
      <w:r w:rsidR="009446CE" w:rsidRPr="00444EAE">
        <w:rPr>
          <w:color w:val="002060"/>
          <w:lang w:val="es-MX"/>
        </w:rPr>
        <w:t>)</w:t>
      </w:r>
      <w:r w:rsidRPr="00444EAE">
        <w:rPr>
          <w:color w:val="002060"/>
          <w:lang w:val="es-MX"/>
        </w:rPr>
        <w:t xml:space="preserve"> y </w:t>
      </w:r>
      <w:r w:rsidR="004219A1" w:rsidRPr="00444EAE">
        <w:rPr>
          <w:color w:val="002060"/>
          <w:lang w:val="es-MX"/>
        </w:rPr>
        <w:t>utilizó el vocabulario nuevo que se trabajó durante el período</w:t>
      </w:r>
      <w:ins w:id="453" w:author="Portatil CCB" w:date="2014-03-26T23:24:00Z">
        <w:r w:rsidR="00554FC6">
          <w:rPr>
            <w:color w:val="002060"/>
            <w:lang w:val="es-MX"/>
          </w:rPr>
          <w:t>,</w:t>
        </w:r>
      </w:ins>
      <w:r w:rsidR="004219A1" w:rsidRPr="00444EAE">
        <w:rPr>
          <w:color w:val="002060"/>
          <w:lang w:val="es-MX"/>
        </w:rPr>
        <w:t xml:space="preserve"> en frases sencillas para comunicarse</w:t>
      </w:r>
      <w:r w:rsidRPr="00444EAE">
        <w:rPr>
          <w:color w:val="002060"/>
          <w:lang w:val="es-MX"/>
        </w:rPr>
        <w:t>.</w:t>
      </w:r>
    </w:p>
    <w:p w14:paraId="37B832AB" w14:textId="55D9F40D" w:rsidR="004219A1" w:rsidRPr="00444EAE" w:rsidRDefault="00EA0908" w:rsidP="004219A1">
      <w:pPr>
        <w:jc w:val="both"/>
        <w:rPr>
          <w:color w:val="002060"/>
          <w:lang w:val="es-MX"/>
        </w:rPr>
      </w:pPr>
      <w:r w:rsidRPr="00444EAE">
        <w:rPr>
          <w:color w:val="002060"/>
          <w:lang w:val="es-MX"/>
        </w:rPr>
        <w:t xml:space="preserve">En </w:t>
      </w:r>
      <w:r w:rsidR="00F91436" w:rsidRPr="00444EAE">
        <w:rPr>
          <w:color w:val="002060"/>
          <w:lang w:val="es-MX"/>
        </w:rPr>
        <w:t>la habilidad</w:t>
      </w:r>
      <w:r w:rsidRPr="00444EAE">
        <w:rPr>
          <w:color w:val="002060"/>
          <w:lang w:val="es-MX"/>
        </w:rPr>
        <w:t xml:space="preserve"> de </w:t>
      </w:r>
      <w:del w:id="454" w:author="Portatil CCB" w:date="2014-03-26T23:24:00Z">
        <w:r w:rsidRPr="00444EAE" w:rsidDel="00554FC6">
          <w:rPr>
            <w:color w:val="002060"/>
            <w:lang w:val="es-MX"/>
          </w:rPr>
          <w:delText xml:space="preserve">Observación </w:delText>
        </w:r>
      </w:del>
      <w:commentRangeStart w:id="455"/>
      <w:commentRangeStart w:id="456"/>
      <w:ins w:id="457" w:author="Portatil CCB" w:date="2014-03-26T23:24:00Z">
        <w:r w:rsidR="00554FC6">
          <w:rPr>
            <w:color w:val="002060"/>
            <w:lang w:val="es-MX"/>
          </w:rPr>
          <w:t>Visualización</w:t>
        </w:r>
      </w:ins>
      <w:commentRangeEnd w:id="455"/>
      <w:ins w:id="458" w:author="Portatil CCB" w:date="2014-03-26T23:26:00Z">
        <w:r w:rsidR="00554FC6">
          <w:rPr>
            <w:rStyle w:val="CommentReference"/>
            <w:lang w:val="en-US"/>
          </w:rPr>
          <w:commentReference w:id="455"/>
        </w:r>
        <w:commentRangeEnd w:id="456"/>
        <w:r w:rsidR="00554FC6">
          <w:rPr>
            <w:rStyle w:val="CommentReference"/>
            <w:lang w:val="en-US"/>
          </w:rPr>
          <w:commentReference w:id="456"/>
        </w:r>
      </w:ins>
      <w:ins w:id="459" w:author="Portatil CCB" w:date="2014-03-26T23:24:00Z">
        <w:r w:rsidR="00554FC6" w:rsidRPr="00444EAE">
          <w:rPr>
            <w:color w:val="002060"/>
            <w:lang w:val="es-MX"/>
          </w:rPr>
          <w:t xml:space="preserve"> </w:t>
        </w:r>
      </w:ins>
      <w:r w:rsidRPr="00444EAE">
        <w:rPr>
          <w:color w:val="002060"/>
          <w:lang w:val="es-MX"/>
        </w:rPr>
        <w:t>y Presentación, d</w:t>
      </w:r>
      <w:r w:rsidR="004219A1" w:rsidRPr="00444EAE">
        <w:rPr>
          <w:color w:val="002060"/>
          <w:lang w:val="es-MX"/>
        </w:rPr>
        <w:t>io 3 ejemplos de  cómo las personas utilizan señales, logos e imágenes para comunicarse</w:t>
      </w:r>
      <w:ins w:id="460" w:author="Portatil CCB" w:date="2014-03-26T23:27:00Z">
        <w:r w:rsidR="00554FC6">
          <w:rPr>
            <w:color w:val="002060"/>
            <w:lang w:val="es-MX"/>
          </w:rPr>
          <w:t>.</w:t>
        </w:r>
      </w:ins>
    </w:p>
    <w:p w14:paraId="69AF9C86" w14:textId="01E93524" w:rsidR="004219A1" w:rsidRPr="00444EAE" w:rsidRDefault="00EA0908" w:rsidP="004219A1">
      <w:pPr>
        <w:jc w:val="both"/>
        <w:rPr>
          <w:color w:val="002060"/>
          <w:lang w:val="es-MX"/>
        </w:rPr>
      </w:pPr>
      <w:r w:rsidRPr="00444EAE">
        <w:rPr>
          <w:color w:val="002060"/>
          <w:lang w:val="es-MX"/>
        </w:rPr>
        <w:t xml:space="preserve">En </w:t>
      </w:r>
      <w:r w:rsidR="00F91436" w:rsidRPr="00444EAE">
        <w:rPr>
          <w:color w:val="002060"/>
          <w:lang w:val="es-MX"/>
        </w:rPr>
        <w:t>la habilidad</w:t>
      </w:r>
      <w:r w:rsidRPr="00444EAE">
        <w:rPr>
          <w:color w:val="002060"/>
          <w:lang w:val="es-MX"/>
        </w:rPr>
        <w:t xml:space="preserve"> de Lectura</w:t>
      </w:r>
      <w:ins w:id="461" w:author="Portatil CCB" w:date="2014-03-26T23:28:00Z">
        <w:r w:rsidR="00554FC6">
          <w:rPr>
            <w:color w:val="002060"/>
            <w:lang w:val="es-MX"/>
          </w:rPr>
          <w:t>,</w:t>
        </w:r>
      </w:ins>
      <w:r w:rsidRPr="00444EAE">
        <w:rPr>
          <w:color w:val="002060"/>
          <w:lang w:val="es-MX"/>
        </w:rPr>
        <w:t xml:space="preserve"> </w:t>
      </w:r>
      <w:r w:rsidR="004219A1" w:rsidRPr="00444EAE">
        <w:rPr>
          <w:color w:val="002060"/>
          <w:lang w:val="es-MX"/>
        </w:rPr>
        <w:t>identificó los elementos del cuento trabajados durante el período (personajes y lugar)</w:t>
      </w:r>
      <w:r w:rsidRPr="00444EAE">
        <w:rPr>
          <w:color w:val="002060"/>
          <w:lang w:val="es-MX"/>
        </w:rPr>
        <w:t>, h</w:t>
      </w:r>
      <w:r w:rsidR="004219A1" w:rsidRPr="00444EAE">
        <w:rPr>
          <w:color w:val="002060"/>
          <w:lang w:val="es-MX"/>
        </w:rPr>
        <w:t>izo conexiones espontáneas  entre sus experiencias  personale</w:t>
      </w:r>
      <w:r w:rsidRPr="00444EAE">
        <w:rPr>
          <w:color w:val="002060"/>
          <w:lang w:val="es-MX"/>
        </w:rPr>
        <w:t>s y las relatadas en el cuento</w:t>
      </w:r>
      <w:ins w:id="462" w:author="Portatil CCB" w:date="2014-03-26T23:28:00Z">
        <w:r w:rsidR="00554FC6">
          <w:rPr>
            <w:color w:val="002060"/>
            <w:lang w:val="es-MX"/>
          </w:rPr>
          <w:t>,</w:t>
        </w:r>
      </w:ins>
      <w:r w:rsidRPr="00444EAE">
        <w:rPr>
          <w:color w:val="002060"/>
          <w:lang w:val="es-MX"/>
        </w:rPr>
        <w:t xml:space="preserve"> y l</w:t>
      </w:r>
      <w:r w:rsidR="004219A1" w:rsidRPr="00444EAE">
        <w:rPr>
          <w:color w:val="002060"/>
          <w:lang w:val="es-MX"/>
        </w:rPr>
        <w:t>eyó y comprendió todas  las palabras de alta frecuencia trabajadas durante el período (4)</w:t>
      </w:r>
      <w:r w:rsidRPr="00444EAE">
        <w:rPr>
          <w:color w:val="002060"/>
          <w:lang w:val="es-MX"/>
        </w:rPr>
        <w:t>.</w:t>
      </w:r>
    </w:p>
    <w:p w14:paraId="1410FFFE" w14:textId="55CB81EB" w:rsidR="004219A1" w:rsidRPr="00444EAE" w:rsidRDefault="00EA0908" w:rsidP="004219A1">
      <w:pPr>
        <w:jc w:val="both"/>
        <w:rPr>
          <w:color w:val="002060"/>
          <w:lang w:val="es-MX"/>
        </w:rPr>
      </w:pPr>
      <w:r w:rsidRPr="00444EAE">
        <w:rPr>
          <w:color w:val="002060"/>
          <w:lang w:val="es-MX"/>
        </w:rPr>
        <w:t xml:space="preserve">En </w:t>
      </w:r>
      <w:r w:rsidR="00F91436" w:rsidRPr="00444EAE">
        <w:rPr>
          <w:color w:val="002060"/>
          <w:lang w:val="es-MX"/>
        </w:rPr>
        <w:t>la habilidad</w:t>
      </w:r>
      <w:r w:rsidRPr="00444EAE">
        <w:rPr>
          <w:color w:val="002060"/>
          <w:lang w:val="es-MX"/>
        </w:rPr>
        <w:t xml:space="preserve"> de </w:t>
      </w:r>
      <w:ins w:id="463" w:author="Portatil CCB" w:date="2014-03-26T23:28:00Z">
        <w:r w:rsidR="00554FC6">
          <w:rPr>
            <w:color w:val="002060"/>
            <w:lang w:val="es-MX"/>
          </w:rPr>
          <w:t>E</w:t>
        </w:r>
      </w:ins>
      <w:del w:id="464" w:author="Portatil CCB" w:date="2014-03-26T23:28:00Z">
        <w:r w:rsidRPr="00444EAE" w:rsidDel="00554FC6">
          <w:rPr>
            <w:color w:val="002060"/>
            <w:lang w:val="es-MX"/>
          </w:rPr>
          <w:delText>e</w:delText>
        </w:r>
      </w:del>
      <w:r w:rsidRPr="00444EAE">
        <w:rPr>
          <w:color w:val="002060"/>
          <w:lang w:val="es-MX"/>
        </w:rPr>
        <w:t>scritura</w:t>
      </w:r>
      <w:ins w:id="465" w:author="Portatil CCB" w:date="2014-03-26T23:28:00Z">
        <w:r w:rsidR="00554FC6">
          <w:rPr>
            <w:color w:val="002060"/>
            <w:lang w:val="es-MX"/>
          </w:rPr>
          <w:t>,</w:t>
        </w:r>
      </w:ins>
      <w:r w:rsidRPr="00444EAE">
        <w:rPr>
          <w:color w:val="002060"/>
          <w:lang w:val="es-MX"/>
        </w:rPr>
        <w:t xml:space="preserve"> ____________</w:t>
      </w:r>
      <w:r w:rsidR="004219A1" w:rsidRPr="00444EAE">
        <w:rPr>
          <w:color w:val="002060"/>
          <w:lang w:val="es-MX"/>
        </w:rPr>
        <w:t xml:space="preserve">“escribió” dándole significado al texto, utilizando los fonemas del español, para comunicar ideas simples.  </w:t>
      </w:r>
    </w:p>
    <w:p w14:paraId="034EEF51" w14:textId="77777777" w:rsidR="001929A9" w:rsidRPr="00444EAE" w:rsidRDefault="001929A9" w:rsidP="004219A1">
      <w:pPr>
        <w:jc w:val="both"/>
        <w:rPr>
          <w:color w:val="002060"/>
          <w:lang w:val="es-MX"/>
        </w:rPr>
      </w:pPr>
    </w:p>
    <w:p w14:paraId="73D7651D" w14:textId="57103699" w:rsidR="0099389F" w:rsidRPr="00444EAE" w:rsidRDefault="0099389F" w:rsidP="004219A1">
      <w:pPr>
        <w:jc w:val="both"/>
        <w:rPr>
          <w:color w:val="002060"/>
          <w:lang w:val="es-MX"/>
        </w:rPr>
      </w:pPr>
      <w:r w:rsidRPr="00444EAE">
        <w:rPr>
          <w:color w:val="002060"/>
          <w:lang w:val="es-MX"/>
        </w:rPr>
        <w:t>BASIC:</w:t>
      </w:r>
    </w:p>
    <w:p w14:paraId="04A8722F" w14:textId="779AC4D9" w:rsidR="0099389F" w:rsidRPr="00444EAE" w:rsidRDefault="0099389F" w:rsidP="0099389F">
      <w:pPr>
        <w:jc w:val="both"/>
        <w:rPr>
          <w:color w:val="002060"/>
          <w:lang w:val="es-MX"/>
        </w:rPr>
      </w:pPr>
      <w:r w:rsidRPr="00444EAE">
        <w:rPr>
          <w:color w:val="002060"/>
          <w:lang w:val="es-MX"/>
        </w:rPr>
        <w:t xml:space="preserve">En </w:t>
      </w:r>
      <w:r w:rsidR="00F91436" w:rsidRPr="00444EAE">
        <w:rPr>
          <w:color w:val="002060"/>
          <w:lang w:val="es-MX"/>
        </w:rPr>
        <w:t>la habilidad</w:t>
      </w:r>
      <w:r w:rsidRPr="00444EAE">
        <w:rPr>
          <w:color w:val="002060"/>
          <w:lang w:val="es-MX"/>
        </w:rPr>
        <w:t xml:space="preserve"> de Escucha, _________________necesitó apoyo de parte de sus maestros para escuchar la lectura en voz alta de textos de ficción y no ficción</w:t>
      </w:r>
      <w:ins w:id="466" w:author="Portatil CCB" w:date="2014-03-26T23:28:00Z">
        <w:r w:rsidR="00554FC6">
          <w:rPr>
            <w:color w:val="002060"/>
            <w:lang w:val="es-MX"/>
          </w:rPr>
          <w:t>.</w:t>
        </w:r>
      </w:ins>
      <w:del w:id="467" w:author="Portatil CCB" w:date="2014-03-26T23:28:00Z">
        <w:r w:rsidRPr="00444EAE" w:rsidDel="00554FC6">
          <w:rPr>
            <w:color w:val="002060"/>
            <w:lang w:val="es-MX"/>
          </w:rPr>
          <w:delText>,</w:delText>
        </w:r>
      </w:del>
      <w:r w:rsidRPr="00444EAE">
        <w:rPr>
          <w:color w:val="002060"/>
          <w:lang w:val="es-MX"/>
        </w:rPr>
        <w:t xml:space="preserve"> </w:t>
      </w:r>
      <w:ins w:id="468" w:author="Portatil CCB" w:date="2014-03-26T23:28:00Z">
        <w:r w:rsidR="00554FC6">
          <w:rPr>
            <w:color w:val="002060"/>
            <w:lang w:val="es-MX"/>
          </w:rPr>
          <w:t>I</w:t>
        </w:r>
      </w:ins>
      <w:del w:id="469" w:author="Portatil CCB" w:date="2014-03-26T23:28:00Z">
        <w:r w:rsidRPr="00444EAE" w:rsidDel="00554FC6">
          <w:rPr>
            <w:color w:val="002060"/>
            <w:lang w:val="es-MX"/>
          </w:rPr>
          <w:delText>i</w:delText>
        </w:r>
      </w:del>
      <w:r w:rsidRPr="00444EAE">
        <w:rPr>
          <w:color w:val="002060"/>
          <w:lang w:val="es-MX"/>
        </w:rPr>
        <w:t>dentificó algunos sonidos iniciales trabajados durante el período tales como: ______</w:t>
      </w:r>
      <w:r w:rsidR="00F91436" w:rsidRPr="00444EAE">
        <w:rPr>
          <w:color w:val="002060"/>
          <w:lang w:val="es-MX"/>
        </w:rPr>
        <w:t xml:space="preserve">. </w:t>
      </w:r>
      <w:r w:rsidRPr="00444EAE">
        <w:rPr>
          <w:color w:val="002060"/>
          <w:lang w:val="es-MX"/>
        </w:rPr>
        <w:t>En compañía de sus maestros y con algunas referencias visuales, pudo identificar algunas de las palabras de uso frecuente trabajadas.</w:t>
      </w:r>
    </w:p>
    <w:p w14:paraId="36D5CF38" w14:textId="53F25063" w:rsidR="0099389F" w:rsidRPr="00444EAE" w:rsidRDefault="0099389F" w:rsidP="0099389F">
      <w:pPr>
        <w:jc w:val="both"/>
        <w:rPr>
          <w:color w:val="002060"/>
          <w:lang w:val="es-MX"/>
        </w:rPr>
      </w:pPr>
      <w:r w:rsidRPr="00444EAE">
        <w:rPr>
          <w:color w:val="002060"/>
          <w:lang w:val="es-MX"/>
        </w:rPr>
        <w:t xml:space="preserve">En </w:t>
      </w:r>
      <w:r w:rsidR="00F91436" w:rsidRPr="00444EAE">
        <w:rPr>
          <w:color w:val="002060"/>
          <w:lang w:val="es-MX"/>
        </w:rPr>
        <w:t>la habilidad</w:t>
      </w:r>
      <w:r w:rsidRPr="00444EAE">
        <w:rPr>
          <w:color w:val="002060"/>
          <w:lang w:val="es-MX"/>
        </w:rPr>
        <w:t xml:space="preserve"> de Habla</w:t>
      </w:r>
      <w:ins w:id="470" w:author="Portatil CCB" w:date="2014-03-26T23:29:00Z">
        <w:r w:rsidR="00554FC6">
          <w:rPr>
            <w:color w:val="002060"/>
            <w:lang w:val="es-MX"/>
          </w:rPr>
          <w:t>,</w:t>
        </w:r>
      </w:ins>
      <w:r w:rsidRPr="00444EAE">
        <w:rPr>
          <w:color w:val="002060"/>
          <w:lang w:val="es-MX"/>
        </w:rPr>
        <w:t xml:space="preserve"> ___________utilizó dos de las estructuras  trabajadas durante el período.</w:t>
      </w:r>
      <w:r w:rsidR="00F91436" w:rsidRPr="00444EAE">
        <w:rPr>
          <w:color w:val="002060"/>
          <w:lang w:val="es-MX"/>
        </w:rPr>
        <w:t xml:space="preserve"> </w:t>
      </w:r>
      <w:commentRangeStart w:id="471"/>
      <w:r w:rsidRPr="00444EAE">
        <w:rPr>
          <w:color w:val="002060"/>
          <w:lang w:val="es-MX"/>
        </w:rPr>
        <w:t xml:space="preserve">Demostró </w:t>
      </w:r>
      <w:del w:id="472" w:author="Eleine" w:date="2014-03-27T12:12:00Z">
        <w:r w:rsidRPr="00444EAE" w:rsidDel="00D44F75">
          <w:rPr>
            <w:color w:val="002060"/>
            <w:lang w:val="es-MX"/>
          </w:rPr>
          <w:delText xml:space="preserve">poca </w:delText>
        </w:r>
      </w:del>
      <w:r w:rsidRPr="00444EAE">
        <w:rPr>
          <w:color w:val="002060"/>
          <w:lang w:val="es-MX"/>
        </w:rPr>
        <w:t>comprensión del tema trabajado</w:t>
      </w:r>
      <w:commentRangeEnd w:id="471"/>
      <w:r w:rsidR="00554FC6">
        <w:rPr>
          <w:rStyle w:val="CommentReference"/>
          <w:lang w:val="en-US"/>
        </w:rPr>
        <w:commentReference w:id="471"/>
      </w:r>
      <w:ins w:id="473" w:author="Portatil CCB" w:date="2014-03-26T23:29:00Z">
        <w:r w:rsidR="00554FC6">
          <w:rPr>
            <w:color w:val="002060"/>
            <w:lang w:val="es-MX"/>
          </w:rPr>
          <w:t>,</w:t>
        </w:r>
      </w:ins>
      <w:r w:rsidRPr="00444EAE">
        <w:rPr>
          <w:color w:val="002060"/>
          <w:lang w:val="es-MX"/>
        </w:rPr>
        <w:t xml:space="preserve"> y necesitó del parafraseo y la repetición de instrucciones o explicaciones para poder responder d</w:t>
      </w:r>
      <w:r w:rsidR="00F91436" w:rsidRPr="00444EAE">
        <w:rPr>
          <w:color w:val="002060"/>
          <w:lang w:val="es-MX"/>
        </w:rPr>
        <w:t>e manera oral, visual o escrita</w:t>
      </w:r>
      <w:ins w:id="474" w:author="Portatil CCB" w:date="2014-03-26T23:30:00Z">
        <w:r w:rsidR="00554FC6">
          <w:rPr>
            <w:color w:val="002060"/>
            <w:lang w:val="es-MX"/>
          </w:rPr>
          <w:t>.</w:t>
        </w:r>
      </w:ins>
      <w:r w:rsidR="00F91436" w:rsidRPr="00444EAE">
        <w:rPr>
          <w:color w:val="002060"/>
          <w:lang w:val="es-MX"/>
        </w:rPr>
        <w:t xml:space="preserve"> </w:t>
      </w:r>
      <w:del w:id="475" w:author="Portatil CCB" w:date="2014-03-26T23:30:00Z">
        <w:r w:rsidR="00F91436" w:rsidRPr="00444EAE" w:rsidDel="00554FC6">
          <w:rPr>
            <w:color w:val="002060"/>
            <w:lang w:val="es-MX"/>
          </w:rPr>
          <w:delText>y n</w:delText>
        </w:r>
        <w:r w:rsidRPr="00444EAE" w:rsidDel="00554FC6">
          <w:rPr>
            <w:color w:val="002060"/>
            <w:lang w:val="es-MX"/>
          </w:rPr>
          <w:delText>ecesitó</w:delText>
        </w:r>
      </w:del>
      <w:ins w:id="476" w:author="Portatil CCB" w:date="2014-03-26T23:30:00Z">
        <w:r w:rsidR="00554FC6">
          <w:rPr>
            <w:color w:val="002060"/>
            <w:lang w:val="es-MX"/>
          </w:rPr>
          <w:t>Requirió</w:t>
        </w:r>
      </w:ins>
      <w:r w:rsidRPr="00444EAE">
        <w:rPr>
          <w:color w:val="002060"/>
          <w:lang w:val="es-MX"/>
        </w:rPr>
        <w:t xml:space="preserve"> del parafraseo del profesor para  utilizar frases sencillas y lograr comunicar sus ideas.</w:t>
      </w:r>
    </w:p>
    <w:p w14:paraId="437B6E7C" w14:textId="3FDB6A70" w:rsidR="0099389F" w:rsidRPr="00444EAE" w:rsidRDefault="00F91436" w:rsidP="0099389F">
      <w:pPr>
        <w:jc w:val="both"/>
        <w:rPr>
          <w:color w:val="002060"/>
          <w:lang w:val="es-MX"/>
        </w:rPr>
      </w:pPr>
      <w:r w:rsidRPr="00444EAE">
        <w:rPr>
          <w:color w:val="002060"/>
          <w:lang w:val="es-MX"/>
        </w:rPr>
        <w:t xml:space="preserve">En la habilidad de </w:t>
      </w:r>
      <w:del w:id="477" w:author="Portatil CCB" w:date="2014-03-26T23:26:00Z">
        <w:r w:rsidRPr="00444EAE" w:rsidDel="00554FC6">
          <w:rPr>
            <w:color w:val="002060"/>
            <w:lang w:val="es-MX"/>
          </w:rPr>
          <w:delText xml:space="preserve">Observación </w:delText>
        </w:r>
      </w:del>
      <w:commentRangeStart w:id="478"/>
      <w:ins w:id="479" w:author="Portatil CCB" w:date="2014-03-26T23:26:00Z">
        <w:r w:rsidR="00554FC6">
          <w:rPr>
            <w:color w:val="002060"/>
            <w:lang w:val="es-MX"/>
          </w:rPr>
          <w:t>Visualización</w:t>
        </w:r>
      </w:ins>
      <w:commentRangeEnd w:id="478"/>
      <w:ins w:id="480" w:author="Portatil CCB" w:date="2014-03-26T23:27:00Z">
        <w:r w:rsidR="00554FC6">
          <w:rPr>
            <w:rStyle w:val="CommentReference"/>
            <w:lang w:val="en-US"/>
          </w:rPr>
          <w:commentReference w:id="478"/>
        </w:r>
      </w:ins>
      <w:ins w:id="481" w:author="Portatil CCB" w:date="2014-03-26T23:26:00Z">
        <w:r w:rsidR="00554FC6" w:rsidRPr="00444EAE">
          <w:rPr>
            <w:color w:val="002060"/>
            <w:lang w:val="es-MX"/>
          </w:rPr>
          <w:t xml:space="preserve"> </w:t>
        </w:r>
      </w:ins>
      <w:r w:rsidRPr="00444EAE">
        <w:rPr>
          <w:color w:val="002060"/>
          <w:lang w:val="es-MX"/>
        </w:rPr>
        <w:t>y Presentación, d</w:t>
      </w:r>
      <w:r w:rsidR="0099389F" w:rsidRPr="00444EAE">
        <w:rPr>
          <w:color w:val="002060"/>
          <w:lang w:val="es-MX"/>
        </w:rPr>
        <w:t>io 2 ejemplos de  cómo las personas utilizan señales, logos e imágenes para comunicarse</w:t>
      </w:r>
      <w:r w:rsidRPr="00444EAE">
        <w:rPr>
          <w:color w:val="002060"/>
          <w:lang w:val="es-MX"/>
        </w:rPr>
        <w:t>.</w:t>
      </w:r>
    </w:p>
    <w:p w14:paraId="1F04E24C" w14:textId="77E60476" w:rsidR="0099389F" w:rsidRPr="00444EAE" w:rsidRDefault="00F91436" w:rsidP="0099389F">
      <w:pPr>
        <w:jc w:val="both"/>
        <w:rPr>
          <w:color w:val="002060"/>
          <w:lang w:val="es-MX"/>
        </w:rPr>
      </w:pPr>
      <w:r w:rsidRPr="00444EAE">
        <w:rPr>
          <w:color w:val="002060"/>
          <w:lang w:val="es-MX"/>
        </w:rPr>
        <w:lastRenderedPageBreak/>
        <w:t>En la habilidad de Lectura</w:t>
      </w:r>
      <w:ins w:id="482" w:author="Portatil CCB" w:date="2014-03-26T23:31:00Z">
        <w:r w:rsidR="003653A9">
          <w:rPr>
            <w:color w:val="002060"/>
            <w:lang w:val="es-MX"/>
          </w:rPr>
          <w:t>,</w:t>
        </w:r>
      </w:ins>
      <w:r w:rsidRPr="00444EAE">
        <w:rPr>
          <w:color w:val="002060"/>
          <w:lang w:val="es-MX"/>
        </w:rPr>
        <w:t xml:space="preserve"> </w:t>
      </w:r>
      <w:r w:rsidR="0099389F" w:rsidRPr="00444EAE">
        <w:rPr>
          <w:color w:val="002060"/>
          <w:lang w:val="es-MX"/>
        </w:rPr>
        <w:t>identificó uno de los dos elementos del cuento trabajados durante el período (personajes y/o lugar)</w:t>
      </w:r>
      <w:r w:rsidRPr="00444EAE">
        <w:rPr>
          <w:color w:val="002060"/>
          <w:lang w:val="es-MX"/>
        </w:rPr>
        <w:t>; c</w:t>
      </w:r>
      <w:r w:rsidR="0099389F" w:rsidRPr="00444EAE">
        <w:rPr>
          <w:color w:val="002060"/>
          <w:lang w:val="es-MX"/>
        </w:rPr>
        <w:t>on el apoyo de algunas preguntas, logró hacer conexiones entre sus experiencias  personal</w:t>
      </w:r>
      <w:r w:rsidRPr="00444EAE">
        <w:rPr>
          <w:color w:val="002060"/>
          <w:lang w:val="es-MX"/>
        </w:rPr>
        <w:t>es y las relatadas en el cuento</w:t>
      </w:r>
      <w:ins w:id="483" w:author="Portatil CCB" w:date="2014-03-26T23:31:00Z">
        <w:r w:rsidR="003653A9">
          <w:rPr>
            <w:color w:val="002060"/>
            <w:lang w:val="es-MX"/>
          </w:rPr>
          <w:t>,</w:t>
        </w:r>
      </w:ins>
      <w:r w:rsidRPr="00444EAE">
        <w:rPr>
          <w:color w:val="002060"/>
          <w:lang w:val="es-MX"/>
        </w:rPr>
        <w:t xml:space="preserve"> y l</w:t>
      </w:r>
      <w:r w:rsidR="0099389F" w:rsidRPr="00444EAE">
        <w:rPr>
          <w:color w:val="002060"/>
          <w:lang w:val="es-MX"/>
        </w:rPr>
        <w:t>eyó y comprendió algunas  (1 o 2) de las palabras de alta frecuencia trabajadas durante el período.</w:t>
      </w:r>
    </w:p>
    <w:p w14:paraId="294F0219" w14:textId="5527BF54" w:rsidR="0099389F" w:rsidRPr="00444EAE" w:rsidRDefault="00F91436" w:rsidP="0099389F">
      <w:pPr>
        <w:jc w:val="both"/>
        <w:rPr>
          <w:color w:val="002060"/>
          <w:lang w:val="es-MX"/>
        </w:rPr>
      </w:pPr>
      <w:r w:rsidRPr="00444EAE">
        <w:rPr>
          <w:color w:val="002060"/>
          <w:lang w:val="es-MX"/>
        </w:rPr>
        <w:t xml:space="preserve">En la habilidad de </w:t>
      </w:r>
      <w:ins w:id="484" w:author="Portatil CCB" w:date="2014-03-26T23:31:00Z">
        <w:r w:rsidR="003653A9">
          <w:rPr>
            <w:color w:val="002060"/>
            <w:lang w:val="es-MX"/>
          </w:rPr>
          <w:t>E</w:t>
        </w:r>
      </w:ins>
      <w:del w:id="485" w:author="Portatil CCB" w:date="2014-03-26T23:31:00Z">
        <w:r w:rsidRPr="00444EAE" w:rsidDel="003653A9">
          <w:rPr>
            <w:color w:val="002060"/>
            <w:lang w:val="es-MX"/>
          </w:rPr>
          <w:delText>e</w:delText>
        </w:r>
      </w:del>
      <w:r w:rsidRPr="00444EAE">
        <w:rPr>
          <w:color w:val="002060"/>
          <w:lang w:val="es-MX"/>
        </w:rPr>
        <w:t>scritura</w:t>
      </w:r>
      <w:ins w:id="486" w:author="Portatil CCB" w:date="2014-03-26T23:31:00Z">
        <w:r w:rsidR="003653A9">
          <w:rPr>
            <w:color w:val="002060"/>
            <w:lang w:val="es-MX"/>
          </w:rPr>
          <w:t>,</w:t>
        </w:r>
      </w:ins>
      <w:r w:rsidRPr="00444EAE">
        <w:rPr>
          <w:color w:val="002060"/>
          <w:lang w:val="es-MX"/>
        </w:rPr>
        <w:t xml:space="preserve"> </w:t>
      </w:r>
      <w:r w:rsidR="0099389F" w:rsidRPr="00444EAE">
        <w:rPr>
          <w:color w:val="002060"/>
          <w:lang w:val="es-MX"/>
        </w:rPr>
        <w:t xml:space="preserve">“escribió” dándole significado al texto, utilizando algunos fonemas </w:t>
      </w:r>
      <w:del w:id="487" w:author="Portatil CCB" w:date="2014-03-26T23:31:00Z">
        <w:r w:rsidR="0099389F" w:rsidRPr="00444EAE" w:rsidDel="003653A9">
          <w:rPr>
            <w:color w:val="002060"/>
            <w:lang w:val="es-MX"/>
          </w:rPr>
          <w:delText xml:space="preserve">en </w:delText>
        </w:r>
      </w:del>
      <w:ins w:id="488" w:author="Portatil CCB" w:date="2014-03-26T23:31:00Z">
        <w:r w:rsidR="003653A9">
          <w:rPr>
            <w:color w:val="002060"/>
            <w:lang w:val="es-MX"/>
          </w:rPr>
          <w:t>del</w:t>
        </w:r>
        <w:r w:rsidR="003653A9" w:rsidRPr="00444EAE">
          <w:rPr>
            <w:color w:val="002060"/>
            <w:lang w:val="es-MX"/>
          </w:rPr>
          <w:t xml:space="preserve"> </w:t>
        </w:r>
      </w:ins>
      <w:r w:rsidR="0099389F" w:rsidRPr="00444EAE">
        <w:rPr>
          <w:color w:val="002060"/>
          <w:lang w:val="es-MX"/>
        </w:rPr>
        <w:t>español.</w:t>
      </w:r>
    </w:p>
    <w:p w14:paraId="354D2496" w14:textId="77777777" w:rsidR="00FA4400" w:rsidRDefault="00FA4400" w:rsidP="0099389F">
      <w:pPr>
        <w:jc w:val="both"/>
        <w:rPr>
          <w:color w:val="002060"/>
          <w:lang w:val="es-MX"/>
        </w:rPr>
      </w:pPr>
    </w:p>
    <w:p w14:paraId="6B815419" w14:textId="77777777" w:rsidR="00FA4400" w:rsidRDefault="00FA4400" w:rsidP="0099389F">
      <w:pPr>
        <w:jc w:val="both"/>
        <w:rPr>
          <w:color w:val="002060"/>
          <w:lang w:val="es-MX"/>
        </w:rPr>
      </w:pPr>
    </w:p>
    <w:p w14:paraId="0CC9F0BF" w14:textId="3A25960B" w:rsidR="006C3F8F" w:rsidRPr="00444EAE" w:rsidRDefault="006C3F8F" w:rsidP="0099389F">
      <w:pPr>
        <w:jc w:val="both"/>
        <w:rPr>
          <w:color w:val="002060"/>
          <w:lang w:val="es-MX"/>
        </w:rPr>
      </w:pPr>
      <w:r w:rsidRPr="00444EAE">
        <w:rPr>
          <w:color w:val="002060"/>
          <w:lang w:val="es-MX"/>
        </w:rPr>
        <w:t xml:space="preserve">LOW: </w:t>
      </w:r>
    </w:p>
    <w:p w14:paraId="0FA9157F" w14:textId="00B6D167" w:rsidR="006C3F8F" w:rsidRPr="00444EAE" w:rsidRDefault="006C3F8F" w:rsidP="006C3F8F">
      <w:pPr>
        <w:jc w:val="both"/>
        <w:rPr>
          <w:color w:val="002060"/>
          <w:lang w:val="es-MX"/>
        </w:rPr>
      </w:pPr>
      <w:r w:rsidRPr="00444EAE">
        <w:rPr>
          <w:color w:val="002060"/>
          <w:lang w:val="es-MX"/>
        </w:rPr>
        <w:t>En la habilidad de Escucha, _________________no se interesó por escuchar la lectura en voz alta de textos  de ficción y no ficción. Se recomienda abrir espacios en casa de lectura en voz alta para que ___________ se familiarice más con este tipo de actividades. No logró identificar  los  sonidos iniciales trabajados. Es importante trabajar en casa los sonidos iniciales vistos durante este periodo (N, S, R, L) a través de las páginas de internet y actividades sugeridas en el wiki. No identificó las palabras de uso frecuente trabajadas (</w:t>
      </w:r>
      <w:ins w:id="489" w:author="Portatil CCB" w:date="2014-03-26T23:32:00Z">
        <w:r w:rsidR="003653A9">
          <w:rPr>
            <w:color w:val="002060"/>
            <w:lang w:val="es-MX"/>
          </w:rPr>
          <w:t>“</w:t>
        </w:r>
      </w:ins>
      <w:r w:rsidRPr="00444EAE">
        <w:rPr>
          <w:color w:val="002060"/>
          <w:lang w:val="es-MX"/>
        </w:rPr>
        <w:t>it</w:t>
      </w:r>
      <w:ins w:id="490" w:author="Portatil CCB" w:date="2014-03-26T23:32:00Z">
        <w:r w:rsidR="003653A9">
          <w:rPr>
            <w:color w:val="002060"/>
            <w:lang w:val="es-MX"/>
          </w:rPr>
          <w:t>”</w:t>
        </w:r>
      </w:ins>
      <w:r w:rsidRPr="00444EAE">
        <w:rPr>
          <w:color w:val="002060"/>
          <w:lang w:val="es-MX"/>
        </w:rPr>
        <w:t xml:space="preserve">, </w:t>
      </w:r>
      <w:ins w:id="491" w:author="Portatil CCB" w:date="2014-03-26T23:32:00Z">
        <w:r w:rsidR="003653A9">
          <w:rPr>
            <w:color w:val="002060"/>
            <w:lang w:val="es-MX"/>
          </w:rPr>
          <w:t>“</w:t>
        </w:r>
      </w:ins>
      <w:r w:rsidRPr="00444EAE">
        <w:rPr>
          <w:color w:val="002060"/>
          <w:lang w:val="es-MX"/>
        </w:rPr>
        <w:t>has</w:t>
      </w:r>
      <w:ins w:id="492" w:author="Portatil CCB" w:date="2014-03-26T23:32:00Z">
        <w:r w:rsidR="003653A9">
          <w:rPr>
            <w:color w:val="002060"/>
            <w:lang w:val="es-MX"/>
          </w:rPr>
          <w:t>”</w:t>
        </w:r>
      </w:ins>
      <w:r w:rsidRPr="00444EAE">
        <w:rPr>
          <w:color w:val="002060"/>
          <w:lang w:val="es-MX"/>
        </w:rPr>
        <w:t xml:space="preserve">, </w:t>
      </w:r>
      <w:ins w:id="493" w:author="Portatil CCB" w:date="2014-03-26T23:32:00Z">
        <w:r w:rsidR="003653A9">
          <w:rPr>
            <w:color w:val="002060"/>
            <w:lang w:val="es-MX"/>
          </w:rPr>
          <w:t>“</w:t>
        </w:r>
      </w:ins>
      <w:r w:rsidRPr="00444EAE">
        <w:rPr>
          <w:color w:val="002060"/>
          <w:lang w:val="es-MX"/>
        </w:rPr>
        <w:t>today</w:t>
      </w:r>
      <w:ins w:id="494" w:author="Portatil CCB" w:date="2014-03-26T23:32:00Z">
        <w:r w:rsidR="003653A9">
          <w:rPr>
            <w:color w:val="002060"/>
            <w:lang w:val="es-MX"/>
          </w:rPr>
          <w:t>”</w:t>
        </w:r>
      </w:ins>
      <w:r w:rsidRPr="00444EAE">
        <w:rPr>
          <w:color w:val="002060"/>
          <w:lang w:val="es-MX"/>
        </w:rPr>
        <w:t xml:space="preserve">, </w:t>
      </w:r>
      <w:ins w:id="495" w:author="Portatil CCB" w:date="2014-03-26T23:32:00Z">
        <w:r w:rsidR="003653A9">
          <w:rPr>
            <w:color w:val="002060"/>
            <w:lang w:val="es-MX"/>
          </w:rPr>
          <w:t>“</w:t>
        </w:r>
      </w:ins>
      <w:r w:rsidRPr="00444EAE">
        <w:rPr>
          <w:color w:val="002060"/>
          <w:lang w:val="es-MX"/>
        </w:rPr>
        <w:t>for</w:t>
      </w:r>
      <w:ins w:id="496" w:author="Portatil CCB" w:date="2014-03-26T23:32:00Z">
        <w:r w:rsidR="003653A9">
          <w:rPr>
            <w:color w:val="002060"/>
            <w:lang w:val="es-MX"/>
          </w:rPr>
          <w:t>”</w:t>
        </w:r>
      </w:ins>
      <w:r w:rsidRPr="00444EAE">
        <w:rPr>
          <w:color w:val="002060"/>
          <w:lang w:val="es-MX"/>
        </w:rPr>
        <w:t>); por esta razón debe repasarlas en casa para que pueda reconocerlas poco a poco al trabajar en otros contextos.</w:t>
      </w:r>
    </w:p>
    <w:p w14:paraId="0EE880E7" w14:textId="29274F81" w:rsidR="006C3F8F" w:rsidRPr="00444EAE" w:rsidRDefault="006C3F8F" w:rsidP="006C3F8F">
      <w:pPr>
        <w:jc w:val="both"/>
        <w:rPr>
          <w:color w:val="002060"/>
          <w:lang w:val="es-MX"/>
        </w:rPr>
      </w:pPr>
      <w:r w:rsidRPr="00444EAE">
        <w:rPr>
          <w:color w:val="002060"/>
          <w:lang w:val="es-MX"/>
        </w:rPr>
        <w:t>En la habilidad de Habla</w:t>
      </w:r>
      <w:ins w:id="497" w:author="Portatil CCB" w:date="2014-03-26T23:32:00Z">
        <w:r w:rsidR="003653A9">
          <w:rPr>
            <w:color w:val="002060"/>
            <w:lang w:val="es-MX"/>
          </w:rPr>
          <w:t>,</w:t>
        </w:r>
      </w:ins>
      <w:r w:rsidRPr="00444EAE">
        <w:rPr>
          <w:color w:val="002060"/>
          <w:lang w:val="es-MX"/>
        </w:rPr>
        <w:t xml:space="preserve"> no logró utilizar las  estructuras trabajadas, (</w:t>
      </w:r>
      <w:ins w:id="498" w:author="Portatil CCB" w:date="2014-03-26T23:33:00Z">
        <w:r w:rsidR="003653A9">
          <w:rPr>
            <w:color w:val="002060"/>
            <w:lang w:val="es-MX"/>
          </w:rPr>
          <w:t>“i</w:t>
        </w:r>
      </w:ins>
      <w:del w:id="499" w:author="Portatil CCB" w:date="2014-03-26T23:33:00Z">
        <w:r w:rsidRPr="00444EAE" w:rsidDel="003653A9">
          <w:rPr>
            <w:color w:val="002060"/>
            <w:lang w:val="es-MX"/>
          </w:rPr>
          <w:delText>I</w:delText>
        </w:r>
      </w:del>
      <w:r w:rsidRPr="00444EAE">
        <w:rPr>
          <w:color w:val="002060"/>
          <w:lang w:val="es-MX"/>
        </w:rPr>
        <w:t>t is a</w:t>
      </w:r>
      <w:ins w:id="500" w:author="Portatil CCB" w:date="2014-03-26T23:33:00Z">
        <w:r w:rsidR="003653A9">
          <w:rPr>
            <w:color w:val="002060"/>
            <w:lang w:val="es-MX"/>
          </w:rPr>
          <w:t>”</w:t>
        </w:r>
      </w:ins>
      <w:r w:rsidRPr="00444EAE">
        <w:rPr>
          <w:color w:val="002060"/>
          <w:lang w:val="es-MX"/>
        </w:rPr>
        <w:t xml:space="preserve">, </w:t>
      </w:r>
      <w:ins w:id="501" w:author="Portatil CCB" w:date="2014-03-26T23:33:00Z">
        <w:r w:rsidR="003653A9">
          <w:rPr>
            <w:color w:val="002060"/>
            <w:lang w:val="es-MX"/>
          </w:rPr>
          <w:t>“i</w:t>
        </w:r>
      </w:ins>
      <w:del w:id="502" w:author="Portatil CCB" w:date="2014-03-26T23:33:00Z">
        <w:r w:rsidRPr="00444EAE" w:rsidDel="003653A9">
          <w:rPr>
            <w:color w:val="002060"/>
            <w:lang w:val="es-MX"/>
          </w:rPr>
          <w:delText>I</w:delText>
        </w:r>
      </w:del>
      <w:r w:rsidRPr="00444EAE">
        <w:rPr>
          <w:color w:val="002060"/>
          <w:lang w:val="es-MX"/>
        </w:rPr>
        <w:t>t has</w:t>
      </w:r>
      <w:ins w:id="503" w:author="Portatil CCB" w:date="2014-03-26T23:33:00Z">
        <w:r w:rsidR="003653A9">
          <w:rPr>
            <w:color w:val="002060"/>
            <w:lang w:val="es-MX"/>
          </w:rPr>
          <w:t>”</w:t>
        </w:r>
      </w:ins>
      <w:r w:rsidRPr="00444EAE">
        <w:rPr>
          <w:color w:val="002060"/>
          <w:lang w:val="es-MX"/>
        </w:rPr>
        <w:t xml:space="preserve">, </w:t>
      </w:r>
      <w:ins w:id="504" w:author="Portatil CCB" w:date="2014-03-26T23:33:00Z">
        <w:r w:rsidR="003653A9">
          <w:rPr>
            <w:color w:val="002060"/>
            <w:lang w:val="es-MX"/>
          </w:rPr>
          <w:t>“</w:t>
        </w:r>
      </w:ins>
      <w:r w:rsidRPr="00444EAE">
        <w:rPr>
          <w:color w:val="002060"/>
          <w:lang w:val="es-MX"/>
        </w:rPr>
        <w:t>it lives</w:t>
      </w:r>
      <w:ins w:id="505" w:author="Portatil CCB" w:date="2014-03-26T23:33:00Z">
        <w:r w:rsidR="003653A9">
          <w:rPr>
            <w:color w:val="002060"/>
            <w:lang w:val="es-MX"/>
          </w:rPr>
          <w:t>”</w:t>
        </w:r>
      </w:ins>
      <w:r w:rsidRPr="00444EAE">
        <w:rPr>
          <w:color w:val="002060"/>
          <w:lang w:val="es-MX"/>
        </w:rPr>
        <w:t xml:space="preserve">, </w:t>
      </w:r>
      <w:ins w:id="506" w:author="Portatil CCB" w:date="2014-03-26T23:33:00Z">
        <w:r w:rsidR="003653A9">
          <w:rPr>
            <w:color w:val="002060"/>
            <w:lang w:val="es-MX"/>
          </w:rPr>
          <w:t>“</w:t>
        </w:r>
      </w:ins>
      <w:r w:rsidRPr="00444EAE">
        <w:rPr>
          <w:color w:val="002060"/>
          <w:lang w:val="es-MX"/>
        </w:rPr>
        <w:t>it eats</w:t>
      </w:r>
      <w:ins w:id="507" w:author="Portatil CCB" w:date="2014-03-26T23:33:00Z">
        <w:r w:rsidR="003653A9">
          <w:rPr>
            <w:color w:val="002060"/>
            <w:lang w:val="es-MX"/>
          </w:rPr>
          <w:t>”</w:t>
        </w:r>
      </w:ins>
      <w:r w:rsidRPr="00444EAE">
        <w:rPr>
          <w:color w:val="002060"/>
          <w:lang w:val="es-MX"/>
        </w:rPr>
        <w:t>…)</w:t>
      </w:r>
      <w:del w:id="508" w:author="Portatil CCB" w:date="2014-03-26T23:33:00Z">
        <w:r w:rsidRPr="00444EAE" w:rsidDel="003653A9">
          <w:rPr>
            <w:color w:val="002060"/>
            <w:lang w:val="es-MX"/>
          </w:rPr>
          <w:delText xml:space="preserve"> .</w:delText>
        </w:r>
      </w:del>
      <w:ins w:id="509" w:author="Eleine" w:date="2014-03-27T12:14:00Z">
        <w:r w:rsidR="005408E0">
          <w:rPr>
            <w:color w:val="002060"/>
            <w:lang w:val="es-MX"/>
          </w:rPr>
          <w:t xml:space="preserve">. </w:t>
        </w:r>
      </w:ins>
      <w:del w:id="510" w:author="Eleine" w:date="2014-03-27T12:14:00Z">
        <w:r w:rsidRPr="00444EAE" w:rsidDel="005408E0">
          <w:rPr>
            <w:color w:val="002060"/>
            <w:lang w:val="es-MX"/>
          </w:rPr>
          <w:delText xml:space="preserve"> </w:delText>
        </w:r>
        <w:commentRangeStart w:id="511"/>
        <w:r w:rsidRPr="00444EAE" w:rsidDel="005408E0">
          <w:rPr>
            <w:color w:val="002060"/>
            <w:lang w:val="es-MX"/>
          </w:rPr>
          <w:delText>Se recomienda abrir espacios de diálogo</w:delText>
        </w:r>
      </w:del>
      <w:del w:id="512" w:author="Portatil CCB" w:date="2014-03-26T23:33:00Z">
        <w:r w:rsidRPr="00444EAE" w:rsidDel="003653A9">
          <w:rPr>
            <w:color w:val="002060"/>
            <w:lang w:val="es-MX"/>
          </w:rPr>
          <w:delText>s</w:delText>
        </w:r>
      </w:del>
      <w:del w:id="513" w:author="Eleine" w:date="2014-03-27T12:14:00Z">
        <w:r w:rsidRPr="00444EAE" w:rsidDel="005408E0">
          <w:rPr>
            <w:color w:val="002060"/>
            <w:lang w:val="es-MX"/>
          </w:rPr>
          <w:delText xml:space="preserve"> en inglés en casa para practicarlas</w:delText>
        </w:r>
        <w:commentRangeEnd w:id="511"/>
        <w:r w:rsidR="003653A9" w:rsidDel="005408E0">
          <w:rPr>
            <w:rStyle w:val="CommentReference"/>
            <w:lang w:val="en-US"/>
          </w:rPr>
          <w:commentReference w:id="511"/>
        </w:r>
        <w:r w:rsidRPr="00444EAE" w:rsidDel="005408E0">
          <w:rPr>
            <w:color w:val="002060"/>
            <w:lang w:val="es-MX"/>
          </w:rPr>
          <w:delText xml:space="preserve">. </w:delText>
        </w:r>
      </w:del>
      <w:r w:rsidRPr="00444EAE">
        <w:rPr>
          <w:color w:val="002060"/>
          <w:lang w:val="es-MX"/>
        </w:rPr>
        <w:t>No demostró comprensión de lo que se le dijo</w:t>
      </w:r>
      <w:ins w:id="514" w:author="Portatil CCB" w:date="2014-03-26T23:34:00Z">
        <w:r w:rsidR="003653A9">
          <w:rPr>
            <w:color w:val="002060"/>
            <w:lang w:val="es-MX"/>
          </w:rPr>
          <w:t>,</w:t>
        </w:r>
      </w:ins>
      <w:r w:rsidRPr="00444EAE">
        <w:rPr>
          <w:color w:val="002060"/>
          <w:lang w:val="es-MX"/>
        </w:rPr>
        <w:t xml:space="preserve"> y no respondió de manera oral, visual ni escrita. No logró utilizar el vocabulario nuevo que se trabajó durante el período</w:t>
      </w:r>
      <w:ins w:id="515" w:author="Portatil CCB" w:date="2014-03-26T23:34:00Z">
        <w:r w:rsidR="003653A9">
          <w:rPr>
            <w:color w:val="002060"/>
            <w:lang w:val="es-MX"/>
          </w:rPr>
          <w:t>,</w:t>
        </w:r>
      </w:ins>
      <w:r w:rsidRPr="00444EAE">
        <w:rPr>
          <w:color w:val="002060"/>
          <w:lang w:val="es-MX"/>
        </w:rPr>
        <w:t xml:space="preserve"> en frases sencillas para comunicarse.</w:t>
      </w:r>
      <w:ins w:id="516" w:author="Eleine" w:date="2014-03-27T12:15:00Z">
        <w:r w:rsidR="00731959">
          <w:rPr>
            <w:color w:val="002060"/>
            <w:lang w:val="es-MX"/>
          </w:rPr>
          <w:t xml:space="preserve"> </w:t>
        </w:r>
      </w:ins>
      <w:del w:id="517" w:author="Eleine" w:date="2014-03-27T12:14:00Z">
        <w:r w:rsidRPr="00444EAE" w:rsidDel="005408E0">
          <w:rPr>
            <w:color w:val="002060"/>
            <w:lang w:val="es-MX"/>
          </w:rPr>
          <w:delText xml:space="preserve"> </w:delText>
        </w:r>
        <w:commentRangeStart w:id="518"/>
        <w:r w:rsidRPr="00444EAE" w:rsidDel="005408E0">
          <w:rPr>
            <w:color w:val="002060"/>
            <w:lang w:val="es-MX"/>
          </w:rPr>
          <w:delText>Se recomienda abrir espacios de diálogo</w:delText>
        </w:r>
      </w:del>
      <w:del w:id="519" w:author="Portatil CCB" w:date="2014-03-26T23:34:00Z">
        <w:r w:rsidRPr="00444EAE" w:rsidDel="003653A9">
          <w:rPr>
            <w:color w:val="002060"/>
            <w:lang w:val="es-MX"/>
          </w:rPr>
          <w:delText>s</w:delText>
        </w:r>
      </w:del>
      <w:del w:id="520" w:author="Eleine" w:date="2014-03-27T12:14:00Z">
        <w:r w:rsidRPr="00444EAE" w:rsidDel="005408E0">
          <w:rPr>
            <w:color w:val="002060"/>
            <w:lang w:val="es-MX"/>
          </w:rPr>
          <w:delText xml:space="preserve"> en casa, para poner en práctica las estructuras trabajadas</w:delText>
        </w:r>
        <w:commentRangeEnd w:id="518"/>
        <w:r w:rsidR="003653A9" w:rsidDel="005408E0">
          <w:rPr>
            <w:rStyle w:val="CommentReference"/>
            <w:lang w:val="en-US"/>
          </w:rPr>
          <w:commentReference w:id="518"/>
        </w:r>
        <w:r w:rsidRPr="00444EAE" w:rsidDel="005408E0">
          <w:rPr>
            <w:color w:val="002060"/>
            <w:lang w:val="es-MX"/>
          </w:rPr>
          <w:delText>; t</w:delText>
        </w:r>
      </w:del>
      <w:ins w:id="521" w:author="Eleine" w:date="2014-03-27T12:14:00Z">
        <w:r w:rsidR="005408E0">
          <w:rPr>
            <w:color w:val="002060"/>
            <w:lang w:val="es-MX"/>
          </w:rPr>
          <w:t>T</w:t>
        </w:r>
      </w:ins>
      <w:r w:rsidRPr="00444EAE">
        <w:rPr>
          <w:color w:val="002060"/>
          <w:lang w:val="es-MX"/>
        </w:rPr>
        <w:t>ambién se recomienda utilizar las herramientas sugeridas en las páginas del Wiki para tal efecto.</w:t>
      </w:r>
    </w:p>
    <w:p w14:paraId="5B2E2F12" w14:textId="62527857" w:rsidR="006C3F8F" w:rsidRPr="00444EAE" w:rsidRDefault="006C3F8F" w:rsidP="006C3F8F">
      <w:pPr>
        <w:jc w:val="both"/>
        <w:rPr>
          <w:color w:val="002060"/>
          <w:lang w:val="es-MX"/>
        </w:rPr>
      </w:pPr>
      <w:r w:rsidRPr="00444EAE">
        <w:rPr>
          <w:color w:val="002060"/>
          <w:lang w:val="es-MX"/>
        </w:rPr>
        <w:t xml:space="preserve">En la habilidad de </w:t>
      </w:r>
      <w:del w:id="522" w:author="Portatil CCB" w:date="2014-03-26T23:27:00Z">
        <w:r w:rsidRPr="00444EAE" w:rsidDel="00554FC6">
          <w:rPr>
            <w:color w:val="002060"/>
            <w:lang w:val="es-MX"/>
          </w:rPr>
          <w:delText xml:space="preserve">Observación </w:delText>
        </w:r>
      </w:del>
      <w:commentRangeStart w:id="523"/>
      <w:ins w:id="524" w:author="Portatil CCB" w:date="2014-03-26T23:27:00Z">
        <w:r w:rsidR="00554FC6">
          <w:rPr>
            <w:color w:val="002060"/>
            <w:lang w:val="es-MX"/>
          </w:rPr>
          <w:t>Visualización</w:t>
        </w:r>
        <w:commentRangeEnd w:id="523"/>
        <w:r w:rsidR="00554FC6">
          <w:rPr>
            <w:rStyle w:val="CommentReference"/>
            <w:lang w:val="en-US"/>
          </w:rPr>
          <w:commentReference w:id="523"/>
        </w:r>
        <w:r w:rsidR="00554FC6" w:rsidRPr="00444EAE">
          <w:rPr>
            <w:color w:val="002060"/>
            <w:lang w:val="es-MX"/>
          </w:rPr>
          <w:t xml:space="preserve"> </w:t>
        </w:r>
      </w:ins>
      <w:r w:rsidRPr="00444EAE">
        <w:rPr>
          <w:color w:val="002060"/>
          <w:lang w:val="es-MX"/>
        </w:rPr>
        <w:t>y Presentación, no dio ejemplos de cómo las personas utilizan señales, logos e imágenes para comunicarse</w:t>
      </w:r>
    </w:p>
    <w:p w14:paraId="7F7AB80A" w14:textId="2C1EE9A1" w:rsidR="006C3F8F" w:rsidRPr="00444EAE" w:rsidRDefault="006C3F8F" w:rsidP="006C3F8F">
      <w:pPr>
        <w:jc w:val="both"/>
        <w:rPr>
          <w:color w:val="002060"/>
          <w:lang w:val="es-MX"/>
        </w:rPr>
      </w:pPr>
      <w:r w:rsidRPr="00444EAE">
        <w:rPr>
          <w:color w:val="002060"/>
          <w:lang w:val="es-MX"/>
        </w:rPr>
        <w:t>En la habilidad de Lectura, no identificó ninguno de  elementos del cuento trabajados durante el período (personajes ni lugar); No logró hacer conexiones entre sus experiencias  personales y las relatadas en el cuento. No leyó ni comprendió ninguna de las palabras de alta frecuencia trabajadas durante el período.</w:t>
      </w:r>
    </w:p>
    <w:p w14:paraId="4EFA08D9" w14:textId="2FA60A5B" w:rsidR="006C3F8F" w:rsidRPr="00444EAE" w:rsidRDefault="006C3F8F" w:rsidP="006C3F8F">
      <w:pPr>
        <w:jc w:val="both"/>
        <w:rPr>
          <w:color w:val="002060"/>
          <w:lang w:val="es-MX"/>
        </w:rPr>
      </w:pPr>
      <w:r w:rsidRPr="00444EAE">
        <w:rPr>
          <w:color w:val="002060"/>
          <w:lang w:val="es-MX"/>
        </w:rPr>
        <w:t xml:space="preserve">En la habilidad de Escritura, “escribió” utilizando vocales y consonantes  al azar, para comunicar sus ideas, </w:t>
      </w:r>
      <w:ins w:id="525" w:author="Portatil CCB" w:date="2014-03-26T23:35:00Z">
        <w:r w:rsidR="003653A9">
          <w:rPr>
            <w:color w:val="002060"/>
            <w:lang w:val="es-MX"/>
          </w:rPr>
          <w:t xml:space="preserve">aunque </w:t>
        </w:r>
      </w:ins>
      <w:r w:rsidRPr="00444EAE">
        <w:rPr>
          <w:color w:val="002060"/>
          <w:lang w:val="es-MX"/>
        </w:rPr>
        <w:t>s</w:t>
      </w:r>
      <w:r w:rsidR="005B16F0" w:rsidRPr="00444EAE">
        <w:rPr>
          <w:color w:val="002060"/>
          <w:lang w:val="es-MX"/>
        </w:rPr>
        <w:t xml:space="preserve">in darle significado al texto. </w:t>
      </w:r>
      <w:r w:rsidRPr="00444EAE">
        <w:rPr>
          <w:color w:val="002060"/>
          <w:lang w:val="es-MX"/>
        </w:rPr>
        <w:t xml:space="preserve">Se sugiere que __________ tenga espacios de escritura significativa en casa, por ejemplo: qué hizo el fin de semana, con quién y en </w:t>
      </w:r>
      <w:del w:id="526" w:author="Portatil CCB" w:date="2014-03-26T23:35:00Z">
        <w:r w:rsidRPr="00444EAE" w:rsidDel="003653A9">
          <w:rPr>
            <w:color w:val="002060"/>
            <w:lang w:val="es-MX"/>
          </w:rPr>
          <w:delText>donde</w:delText>
        </w:r>
      </w:del>
      <w:ins w:id="527" w:author="Portatil CCB" w:date="2014-03-26T23:35:00Z">
        <w:r w:rsidR="003653A9">
          <w:rPr>
            <w:color w:val="002060"/>
            <w:lang w:val="es-MX"/>
          </w:rPr>
          <w:t>dónde,</w:t>
        </w:r>
      </w:ins>
      <w:r w:rsidR="005B16F0" w:rsidRPr="00444EAE">
        <w:rPr>
          <w:color w:val="002060"/>
          <w:lang w:val="es-MX"/>
        </w:rPr>
        <w:t xml:space="preserve"> para afianzar esta habilidad.</w:t>
      </w:r>
    </w:p>
    <w:p w14:paraId="4ADF3F87" w14:textId="77777777" w:rsidR="00933CF6" w:rsidRPr="00444EAE" w:rsidRDefault="00933CF6" w:rsidP="006C3F8F">
      <w:pPr>
        <w:jc w:val="both"/>
        <w:rPr>
          <w:color w:val="FF0000"/>
          <w:lang w:val="es-MX"/>
        </w:rPr>
      </w:pPr>
    </w:p>
    <w:p w14:paraId="20D26518" w14:textId="513DCAFF" w:rsidR="000833C6" w:rsidRPr="00444EAE" w:rsidRDefault="000833C6" w:rsidP="006C3F8F">
      <w:pPr>
        <w:jc w:val="both"/>
        <w:rPr>
          <w:color w:val="FF0000"/>
          <w:lang w:val="es-MX"/>
        </w:rPr>
      </w:pPr>
      <w:r w:rsidRPr="00444EAE">
        <w:rPr>
          <w:color w:val="FF0000"/>
          <w:lang w:val="es-MX"/>
        </w:rPr>
        <w:t>TRANSDISCIPLINARY STUDIES:</w:t>
      </w:r>
    </w:p>
    <w:p w14:paraId="427D0536" w14:textId="2593E1D4" w:rsidR="000833C6" w:rsidRPr="00444EAE" w:rsidRDefault="00D67E99" w:rsidP="006C3F8F">
      <w:pPr>
        <w:jc w:val="both"/>
        <w:rPr>
          <w:color w:val="00B050"/>
          <w:lang w:val="es-MX"/>
        </w:rPr>
      </w:pPr>
      <w:r w:rsidRPr="00444EAE">
        <w:rPr>
          <w:color w:val="00B050"/>
          <w:lang w:val="es-MX"/>
        </w:rPr>
        <w:t>SUPERIOR</w:t>
      </w:r>
      <w:r w:rsidR="000833C6" w:rsidRPr="00444EAE">
        <w:rPr>
          <w:color w:val="00B050"/>
          <w:lang w:val="es-MX"/>
        </w:rPr>
        <w:t>:</w:t>
      </w:r>
    </w:p>
    <w:p w14:paraId="1DD994FA" w14:textId="0F6A8F4B" w:rsidR="000833C6" w:rsidRPr="00444EAE" w:rsidRDefault="000833C6" w:rsidP="000833C6">
      <w:pPr>
        <w:jc w:val="both"/>
        <w:rPr>
          <w:color w:val="00B050"/>
          <w:lang w:val="es-MX"/>
        </w:rPr>
      </w:pPr>
      <w:r w:rsidRPr="00444EAE">
        <w:rPr>
          <w:color w:val="00B050"/>
          <w:lang w:val="es-MX"/>
        </w:rPr>
        <w:lastRenderedPageBreak/>
        <w:t xml:space="preserve">En el área de Ciencias Naturales ____________mencionó más de dos partes del cuerpo del ser vivo escogido por él/ella </w:t>
      </w:r>
      <w:ins w:id="528" w:author="Portatil CCB" w:date="2014-03-26T22:58:00Z">
        <w:r w:rsidR="00DD7C05">
          <w:rPr>
            <w:color w:val="00B050"/>
            <w:lang w:val="es-MX"/>
          </w:rPr>
          <w:t xml:space="preserve">y </w:t>
        </w:r>
      </w:ins>
      <w:r w:rsidRPr="00444EAE">
        <w:rPr>
          <w:color w:val="00B050"/>
          <w:lang w:val="es-MX"/>
        </w:rPr>
        <w:t>con las cuales se adapta al medio en el que vive</w:t>
      </w:r>
      <w:ins w:id="529" w:author="Portatil CCB" w:date="2014-03-26T22:57:00Z">
        <w:r w:rsidR="00DD7C05">
          <w:rPr>
            <w:color w:val="00B050"/>
            <w:lang w:val="es-MX"/>
          </w:rPr>
          <w:t>,</w:t>
        </w:r>
      </w:ins>
      <w:r w:rsidRPr="00444EAE">
        <w:rPr>
          <w:color w:val="00B050"/>
          <w:lang w:val="es-MX"/>
        </w:rPr>
        <w:t xml:space="preserve"> y describió este medio (hábitat)  en detalle. Nombró más de dos elementos básicos que el ser vivo escogido necesita para sobrevivir y conservar su especie</w:t>
      </w:r>
      <w:ins w:id="530" w:author="Portatil CCB" w:date="2014-03-26T22:58:00Z">
        <w:r w:rsidR="00DD7C05">
          <w:rPr>
            <w:color w:val="00B050"/>
            <w:lang w:val="es-MX"/>
          </w:rPr>
          <w:t>,</w:t>
        </w:r>
      </w:ins>
      <w:r w:rsidRPr="00444EAE">
        <w:rPr>
          <w:color w:val="00B050"/>
          <w:lang w:val="es-MX"/>
        </w:rPr>
        <w:t xml:space="preserve"> y relacionó todas las </w:t>
      </w:r>
      <w:del w:id="531" w:author="Portatil CCB" w:date="2014-03-26T22:58:00Z">
        <w:r w:rsidRPr="00444EAE" w:rsidDel="00DD7C05">
          <w:rPr>
            <w:color w:val="00B050"/>
            <w:lang w:val="es-MX"/>
          </w:rPr>
          <w:delText xml:space="preserve"> </w:delText>
        </w:r>
      </w:del>
      <w:r w:rsidRPr="00444EAE">
        <w:rPr>
          <w:color w:val="00B050"/>
          <w:lang w:val="es-MX"/>
        </w:rPr>
        <w:t xml:space="preserve">clases de hormigas presentadas en una ficha de trabajo, con su función dentro del hormiguero, </w:t>
      </w:r>
      <w:ins w:id="532" w:author="Portatil CCB" w:date="2014-03-26T22:58:00Z">
        <w:r w:rsidR="00DD7C05">
          <w:rPr>
            <w:color w:val="00B050"/>
            <w:lang w:val="es-MX"/>
          </w:rPr>
          <w:t xml:space="preserve">mostrando </w:t>
        </w:r>
      </w:ins>
      <w:r w:rsidRPr="00444EAE">
        <w:rPr>
          <w:color w:val="00B050"/>
          <w:lang w:val="es-MX"/>
        </w:rPr>
        <w:t>compren</w:t>
      </w:r>
      <w:ins w:id="533" w:author="Portatil CCB" w:date="2014-03-26T22:58:00Z">
        <w:r w:rsidR="00DD7C05">
          <w:rPr>
            <w:color w:val="00B050"/>
            <w:lang w:val="es-MX"/>
          </w:rPr>
          <w:t xml:space="preserve">sión de </w:t>
        </w:r>
      </w:ins>
      <w:del w:id="534" w:author="Portatil CCB" w:date="2014-03-26T22:58:00Z">
        <w:r w:rsidRPr="00444EAE" w:rsidDel="00DD7C05">
          <w:rPr>
            <w:color w:val="00B050"/>
            <w:lang w:val="es-MX"/>
          </w:rPr>
          <w:delText>diendo</w:delText>
        </w:r>
      </w:del>
      <w:r w:rsidRPr="00444EAE">
        <w:rPr>
          <w:color w:val="00B050"/>
          <w:lang w:val="es-MX"/>
        </w:rPr>
        <w:t xml:space="preserve"> que todas cumplen con su labor para lograr un bien común.</w:t>
      </w:r>
    </w:p>
    <w:p w14:paraId="1DC3B59F" w14:textId="69DF771D" w:rsidR="000833C6" w:rsidRPr="00444EAE" w:rsidRDefault="000833C6" w:rsidP="000B074F">
      <w:pPr>
        <w:jc w:val="both"/>
        <w:rPr>
          <w:color w:val="00B050"/>
        </w:rPr>
      </w:pPr>
      <w:r w:rsidRPr="00444EAE">
        <w:rPr>
          <w:color w:val="00B050"/>
          <w:lang w:val="es-MX"/>
        </w:rPr>
        <w:t>En el área de Ciencias Sociales</w:t>
      </w:r>
      <w:ins w:id="535" w:author="Portatil CCB" w:date="2014-03-26T23:12:00Z">
        <w:r w:rsidR="00966E8C">
          <w:rPr>
            <w:color w:val="00B050"/>
            <w:lang w:val="es-MX"/>
          </w:rPr>
          <w:t>,</w:t>
        </w:r>
      </w:ins>
      <w:r w:rsidRPr="00444EAE">
        <w:rPr>
          <w:color w:val="00B050"/>
          <w:lang w:val="es-MX"/>
        </w:rPr>
        <w:t xml:space="preserve"> ___________</w:t>
      </w:r>
      <w:r w:rsidR="000B074F" w:rsidRPr="00444EAE">
        <w:rPr>
          <w:color w:val="00B050"/>
        </w:rPr>
        <w:t xml:space="preserve"> realizó las tareas asignada</w:t>
      </w:r>
      <w:ins w:id="536" w:author="Portatil CCB" w:date="2014-03-26T22:58:00Z">
        <w:r w:rsidR="00DD7C05">
          <w:rPr>
            <w:color w:val="00B050"/>
          </w:rPr>
          <w:t>s</w:t>
        </w:r>
      </w:ins>
      <w:r w:rsidR="000B074F" w:rsidRPr="00444EAE">
        <w:rPr>
          <w:color w:val="00B050"/>
        </w:rPr>
        <w:t xml:space="preserve"> al equipo </w:t>
      </w:r>
      <w:r w:rsidR="00EF0C21" w:rsidRPr="00444EAE">
        <w:rPr>
          <w:color w:val="00B050"/>
        </w:rPr>
        <w:t>al que pertenecía</w:t>
      </w:r>
      <w:ins w:id="537" w:author="Portatil CCB" w:date="2014-03-26T23:11:00Z">
        <w:r w:rsidR="00966E8C">
          <w:rPr>
            <w:color w:val="00B050"/>
          </w:rPr>
          <w:t>,</w:t>
        </w:r>
      </w:ins>
      <w:r w:rsidR="00EF0C21" w:rsidRPr="00444EAE">
        <w:rPr>
          <w:color w:val="00B050"/>
        </w:rPr>
        <w:t xml:space="preserve"> </w:t>
      </w:r>
      <w:r w:rsidR="000B074F" w:rsidRPr="00444EAE">
        <w:rPr>
          <w:color w:val="00B050"/>
        </w:rPr>
        <w:t>atendiendo las pautas dadas</w:t>
      </w:r>
      <w:del w:id="538" w:author="Portatil CCB" w:date="2014-03-26T22:59:00Z">
        <w:r w:rsidR="000B074F" w:rsidRPr="00444EAE" w:rsidDel="00DD7C05">
          <w:rPr>
            <w:color w:val="00B050"/>
          </w:rPr>
          <w:delText xml:space="preserve">, </w:delText>
        </w:r>
      </w:del>
      <w:ins w:id="539" w:author="Portatil CCB" w:date="2014-03-26T22:59:00Z">
        <w:r w:rsidR="00DD7C05">
          <w:rPr>
            <w:color w:val="00B050"/>
          </w:rPr>
          <w:t>.</w:t>
        </w:r>
        <w:r w:rsidR="00DD7C05" w:rsidRPr="00444EAE">
          <w:rPr>
            <w:color w:val="00B050"/>
          </w:rPr>
          <w:t xml:space="preserve"> </w:t>
        </w:r>
      </w:ins>
      <w:del w:id="540" w:author="Portatil CCB" w:date="2014-03-26T22:59:00Z">
        <w:r w:rsidR="000B074F" w:rsidRPr="00444EAE" w:rsidDel="00DD7C05">
          <w:rPr>
            <w:color w:val="00B050"/>
          </w:rPr>
          <w:delText xml:space="preserve">se </w:delText>
        </w:r>
      </w:del>
      <w:ins w:id="541" w:author="Portatil CCB" w:date="2014-03-26T22:59:00Z">
        <w:r w:rsidR="00DD7C05">
          <w:rPr>
            <w:color w:val="00B050"/>
          </w:rPr>
          <w:t>S</w:t>
        </w:r>
        <w:r w:rsidR="00DD7C05" w:rsidRPr="00444EAE">
          <w:rPr>
            <w:color w:val="00B050"/>
          </w:rPr>
          <w:t xml:space="preserve">e </w:t>
        </w:r>
      </w:ins>
      <w:r w:rsidR="000B074F" w:rsidRPr="00444EAE">
        <w:rPr>
          <w:color w:val="00B050"/>
        </w:rPr>
        <w:t>puso fácilmente de acuerdo con sus compañeros de equipo, respetó las reglas  propuestas, asumió un papel de líder en el grupo</w:t>
      </w:r>
      <w:ins w:id="542" w:author="Portatil CCB" w:date="2014-03-26T22:59:00Z">
        <w:r w:rsidR="00DD7C05">
          <w:rPr>
            <w:color w:val="00B050"/>
          </w:rPr>
          <w:t>,</w:t>
        </w:r>
      </w:ins>
      <w:r w:rsidR="000B074F" w:rsidRPr="00444EAE">
        <w:rPr>
          <w:color w:val="00B050"/>
        </w:rPr>
        <w:t xml:space="preserve"> y colaboró con el desarrollo de la actividad hasta alcanzar la meta</w:t>
      </w:r>
      <w:ins w:id="543" w:author="Portatil CCB" w:date="2014-03-26T22:59:00Z">
        <w:r w:rsidR="00DD7C05">
          <w:rPr>
            <w:color w:val="00B050"/>
          </w:rPr>
          <w:t xml:space="preserve">. </w:t>
        </w:r>
        <w:del w:id="544" w:author="Eleine" w:date="2014-03-27T12:16:00Z">
          <w:r w:rsidR="00DD7C05" w:rsidDel="00731959">
            <w:rPr>
              <w:color w:val="00B050"/>
            </w:rPr>
            <w:delText>R</w:delText>
          </w:r>
        </w:del>
      </w:ins>
      <w:del w:id="545" w:author="Eleine" w:date="2014-03-27T12:16:00Z">
        <w:r w:rsidR="000B074F" w:rsidRPr="00444EAE" w:rsidDel="00731959">
          <w:rPr>
            <w:color w:val="00B050"/>
          </w:rPr>
          <w:delText xml:space="preserve">; </w:delText>
        </w:r>
        <w:r w:rsidRPr="00444EAE" w:rsidDel="00731959">
          <w:rPr>
            <w:color w:val="00B050"/>
            <w:lang w:val="es-MX"/>
          </w:rPr>
          <w:delText xml:space="preserve">recordó </w:delText>
        </w:r>
      </w:del>
      <w:ins w:id="546" w:author="Eleine" w:date="2014-03-27T12:16:00Z">
        <w:r w:rsidR="00731959">
          <w:rPr>
            <w:color w:val="00B050"/>
          </w:rPr>
          <w:t xml:space="preserve">Registró </w:t>
        </w:r>
      </w:ins>
      <w:r w:rsidRPr="00444EAE">
        <w:rPr>
          <w:color w:val="00B050"/>
          <w:lang w:val="es-MX"/>
        </w:rPr>
        <w:t xml:space="preserve">un aspecto importante en la adaptación </w:t>
      </w:r>
      <w:del w:id="547" w:author="Portatil CCB" w:date="2014-03-26T22:59:00Z">
        <w:r w:rsidRPr="00444EAE" w:rsidDel="00DD7C05">
          <w:rPr>
            <w:color w:val="00B050"/>
            <w:lang w:val="es-MX"/>
          </w:rPr>
          <w:delText xml:space="preserve"> </w:delText>
        </w:r>
      </w:del>
      <w:commentRangeStart w:id="548"/>
      <w:r w:rsidRPr="00444EAE">
        <w:rPr>
          <w:color w:val="00B050"/>
          <w:lang w:val="es-MX"/>
        </w:rPr>
        <w:t xml:space="preserve">al medio en el que viven o vivieron </w:t>
      </w:r>
      <w:ins w:id="549" w:author="Eleine" w:date="2014-03-27T12:17:00Z">
        <w:r w:rsidR="00731959">
          <w:rPr>
            <w:color w:val="00B050"/>
            <w:lang w:val="es-MX"/>
          </w:rPr>
          <w:t xml:space="preserve">cada uno de </w:t>
        </w:r>
      </w:ins>
      <w:del w:id="550" w:author="Portatil CCB" w:date="2014-03-26T22:59:00Z">
        <w:r w:rsidRPr="00444EAE" w:rsidDel="00DD7C05">
          <w:rPr>
            <w:color w:val="00B050"/>
            <w:lang w:val="es-MX"/>
          </w:rPr>
          <w:delText xml:space="preserve"> </w:delText>
        </w:r>
      </w:del>
      <w:r w:rsidRPr="00444EAE">
        <w:rPr>
          <w:color w:val="00B050"/>
          <w:lang w:val="es-MX"/>
        </w:rPr>
        <w:t>los 4 expertos invitados</w:t>
      </w:r>
      <w:commentRangeEnd w:id="548"/>
      <w:r w:rsidR="00DD7C05">
        <w:rPr>
          <w:rStyle w:val="CommentReference"/>
          <w:lang w:val="en-US"/>
        </w:rPr>
        <w:commentReference w:id="548"/>
      </w:r>
      <w:r w:rsidRPr="00444EAE">
        <w:rPr>
          <w:color w:val="00B050"/>
          <w:lang w:val="es-MX"/>
        </w:rPr>
        <w:t xml:space="preserve">, mencionando cambios específicos </w:t>
      </w:r>
      <w:del w:id="551" w:author="Portatil CCB" w:date="2014-03-26T23:00:00Z">
        <w:r w:rsidRPr="00444EAE" w:rsidDel="00DD7C05">
          <w:rPr>
            <w:color w:val="00B050"/>
            <w:lang w:val="es-MX"/>
          </w:rPr>
          <w:delText xml:space="preserve"> </w:delText>
        </w:r>
      </w:del>
      <w:r w:rsidRPr="00444EAE">
        <w:rPr>
          <w:color w:val="00B050"/>
          <w:lang w:val="es-MX"/>
        </w:rPr>
        <w:t xml:space="preserve">necesarios que </w:t>
      </w:r>
      <w:commentRangeStart w:id="552"/>
      <w:del w:id="553" w:author="Eleine" w:date="2014-03-27T12:17:00Z">
        <w:r w:rsidRPr="00444EAE" w:rsidDel="00731959">
          <w:rPr>
            <w:color w:val="00B050"/>
            <w:lang w:val="es-MX"/>
          </w:rPr>
          <w:delText>ellos</w:delText>
        </w:r>
        <w:commentRangeEnd w:id="552"/>
        <w:r w:rsidR="00DD7C05" w:rsidDel="00731959">
          <w:rPr>
            <w:rStyle w:val="CommentReference"/>
            <w:lang w:val="en-US"/>
          </w:rPr>
          <w:commentReference w:id="552"/>
        </w:r>
        <w:r w:rsidRPr="00444EAE" w:rsidDel="00731959">
          <w:rPr>
            <w:color w:val="00B050"/>
            <w:lang w:val="es-MX"/>
          </w:rPr>
          <w:delText xml:space="preserve"> </w:delText>
        </w:r>
      </w:del>
      <w:ins w:id="554" w:author="Eleine" w:date="2014-03-27T12:17:00Z">
        <w:r w:rsidR="00731959">
          <w:rPr>
            <w:color w:val="00B050"/>
            <w:lang w:val="es-MX"/>
          </w:rPr>
          <w:t>los expertos</w:t>
        </w:r>
        <w:r w:rsidR="00731959" w:rsidRPr="00444EAE">
          <w:rPr>
            <w:color w:val="00B050"/>
            <w:lang w:val="es-MX"/>
          </w:rPr>
          <w:t xml:space="preserve"> </w:t>
        </w:r>
      </w:ins>
      <w:r w:rsidRPr="00444EAE">
        <w:rPr>
          <w:color w:val="00B050"/>
          <w:lang w:val="es-MX"/>
        </w:rPr>
        <w:t>realizaron para lograr esta adaptación.</w:t>
      </w:r>
    </w:p>
    <w:p w14:paraId="354B411B" w14:textId="5803AFDB" w:rsidR="00D67E99" w:rsidRPr="00444EAE" w:rsidRDefault="00D67E99" w:rsidP="000833C6">
      <w:pPr>
        <w:jc w:val="both"/>
        <w:rPr>
          <w:color w:val="00B050"/>
          <w:lang w:val="es-MX"/>
        </w:rPr>
      </w:pPr>
      <w:r w:rsidRPr="00444EAE">
        <w:rPr>
          <w:color w:val="00B050"/>
          <w:lang w:val="es-MX"/>
        </w:rPr>
        <w:t>HIGH:</w:t>
      </w:r>
    </w:p>
    <w:p w14:paraId="07EFB327" w14:textId="1420DB44" w:rsidR="001915D5" w:rsidRPr="00444EAE" w:rsidRDefault="00D67E99" w:rsidP="001915D5">
      <w:pPr>
        <w:jc w:val="both"/>
        <w:rPr>
          <w:color w:val="00B050"/>
          <w:lang w:val="es-MX"/>
        </w:rPr>
      </w:pPr>
      <w:r w:rsidRPr="00444EAE">
        <w:rPr>
          <w:color w:val="00B050"/>
          <w:lang w:val="es-MX"/>
        </w:rPr>
        <w:t>En el área de Ciencias Naturales</w:t>
      </w:r>
      <w:ins w:id="555" w:author="Portatil CCB" w:date="2014-03-26T23:12:00Z">
        <w:r w:rsidR="00966E8C">
          <w:rPr>
            <w:color w:val="00B050"/>
            <w:lang w:val="es-MX"/>
          </w:rPr>
          <w:t>,</w:t>
        </w:r>
      </w:ins>
      <w:r w:rsidRPr="00444EAE">
        <w:rPr>
          <w:color w:val="00B050"/>
          <w:lang w:val="es-MX"/>
        </w:rPr>
        <w:t xml:space="preserve"> ____________</w:t>
      </w:r>
      <w:r w:rsidR="001915D5" w:rsidRPr="00444EAE">
        <w:rPr>
          <w:color w:val="00B050"/>
          <w:lang w:val="es-MX"/>
        </w:rPr>
        <w:t>m</w:t>
      </w:r>
      <w:r w:rsidRPr="00444EAE">
        <w:rPr>
          <w:color w:val="00B050"/>
          <w:lang w:val="es-MX"/>
        </w:rPr>
        <w:t>encionó dos partes del cuerpo del ser vivo escogido por él/ella con las cuales se adapta al medio en el que vive (hábitat)</w:t>
      </w:r>
      <w:ins w:id="556" w:author="Portatil CCB" w:date="2014-03-26T23:00:00Z">
        <w:r w:rsidR="00E02017">
          <w:rPr>
            <w:color w:val="00B050"/>
            <w:lang w:val="es-MX"/>
          </w:rPr>
          <w:t>,</w:t>
        </w:r>
      </w:ins>
      <w:r w:rsidRPr="00444EAE">
        <w:rPr>
          <w:color w:val="00B050"/>
          <w:lang w:val="es-MX"/>
        </w:rPr>
        <w:t xml:space="preserve"> identificando éste</w:t>
      </w:r>
      <w:r w:rsidR="001915D5" w:rsidRPr="00444EAE">
        <w:rPr>
          <w:color w:val="00B050"/>
          <w:lang w:val="es-MX"/>
        </w:rPr>
        <w:t xml:space="preserve"> con su nombre correspondiente. </w:t>
      </w:r>
      <w:r w:rsidRPr="00444EAE">
        <w:rPr>
          <w:color w:val="00B050"/>
          <w:lang w:val="es-MX"/>
        </w:rPr>
        <w:t>Nombró 2 elementos básicos que el ser vivo escogido necesita para sobrevivir y conservar su especie.</w:t>
      </w:r>
      <w:r w:rsidR="001915D5" w:rsidRPr="00444EAE">
        <w:rPr>
          <w:color w:val="00B050"/>
          <w:lang w:val="es-MX"/>
        </w:rPr>
        <w:t xml:space="preserve"> Relacionó la mayoría de las clases de hormigas presentadas en una ficha de trabajo, con su función dentro del hormiguero, comprendiendo que todas cumplen con su labor para lograr un bien común.</w:t>
      </w:r>
    </w:p>
    <w:p w14:paraId="4923DFF3" w14:textId="04DDEB3E" w:rsidR="00EF0C21" w:rsidRPr="00444EAE" w:rsidRDefault="001915D5" w:rsidP="00EF0C21">
      <w:pPr>
        <w:rPr>
          <w:color w:val="00B050"/>
        </w:rPr>
      </w:pPr>
      <w:r w:rsidRPr="00444EAE">
        <w:rPr>
          <w:color w:val="00B050"/>
          <w:lang w:val="es-MX"/>
        </w:rPr>
        <w:t>En el área de Ciencias Sociales</w:t>
      </w:r>
      <w:ins w:id="557" w:author="Portatil CCB" w:date="2014-03-26T23:12:00Z">
        <w:r w:rsidR="00966E8C">
          <w:rPr>
            <w:color w:val="00B050"/>
            <w:lang w:val="es-MX"/>
          </w:rPr>
          <w:t>,</w:t>
        </w:r>
      </w:ins>
      <w:r w:rsidRPr="00444EAE">
        <w:rPr>
          <w:color w:val="00B050"/>
          <w:lang w:val="es-MX"/>
        </w:rPr>
        <w:t xml:space="preserve"> _____________ </w:t>
      </w:r>
      <w:del w:id="558" w:author="Eleine" w:date="2014-03-27T12:18:00Z">
        <w:r w:rsidRPr="00444EAE" w:rsidDel="00C749A6">
          <w:rPr>
            <w:color w:val="00B050"/>
            <w:lang w:val="es-MX"/>
          </w:rPr>
          <w:delText>r</w:delText>
        </w:r>
        <w:r w:rsidR="00D67E99" w:rsidRPr="00444EAE" w:rsidDel="00C749A6">
          <w:rPr>
            <w:color w:val="00B050"/>
            <w:lang w:val="es-MX"/>
          </w:rPr>
          <w:delText xml:space="preserve">ecordó </w:delText>
        </w:r>
      </w:del>
      <w:ins w:id="559" w:author="Eleine" w:date="2014-03-27T12:18:00Z">
        <w:r w:rsidR="00C749A6">
          <w:rPr>
            <w:color w:val="00B050"/>
            <w:lang w:val="es-MX"/>
          </w:rPr>
          <w:t>registró</w:t>
        </w:r>
        <w:r w:rsidR="00C749A6" w:rsidRPr="00444EAE">
          <w:rPr>
            <w:color w:val="00B050"/>
            <w:lang w:val="es-MX"/>
          </w:rPr>
          <w:t xml:space="preserve"> </w:t>
        </w:r>
      </w:ins>
      <w:r w:rsidR="00D67E99" w:rsidRPr="00444EAE">
        <w:rPr>
          <w:color w:val="00B050"/>
          <w:lang w:val="es-MX"/>
        </w:rPr>
        <w:t xml:space="preserve">un aspecto importante en la adaptación  </w:t>
      </w:r>
      <w:commentRangeStart w:id="560"/>
      <w:r w:rsidR="00D67E99" w:rsidRPr="00444EAE">
        <w:rPr>
          <w:color w:val="00B050"/>
          <w:lang w:val="es-MX"/>
        </w:rPr>
        <w:t>al medio en el que viven o vivieron 3 de  los 4 expertos invitados</w:t>
      </w:r>
      <w:commentRangeEnd w:id="560"/>
      <w:r w:rsidR="00966E8C">
        <w:rPr>
          <w:rStyle w:val="CommentReference"/>
          <w:lang w:val="en-US"/>
        </w:rPr>
        <w:commentReference w:id="560"/>
      </w:r>
      <w:r w:rsidR="00D67E99" w:rsidRPr="00444EAE">
        <w:rPr>
          <w:color w:val="00B050"/>
          <w:lang w:val="es-MX"/>
        </w:rPr>
        <w:t xml:space="preserve">, mencionando cambios generales necesarios que </w:t>
      </w:r>
      <w:commentRangeStart w:id="561"/>
      <w:del w:id="562" w:author="Eleine" w:date="2014-03-27T12:18:00Z">
        <w:r w:rsidR="00D67E99" w:rsidRPr="00444EAE" w:rsidDel="00C749A6">
          <w:rPr>
            <w:color w:val="00B050"/>
            <w:lang w:val="es-MX"/>
          </w:rPr>
          <w:delText>ello</w:delText>
        </w:r>
        <w:commentRangeEnd w:id="561"/>
        <w:r w:rsidR="00966E8C" w:rsidDel="00C749A6">
          <w:rPr>
            <w:rStyle w:val="CommentReference"/>
            <w:lang w:val="en-US"/>
          </w:rPr>
          <w:commentReference w:id="561"/>
        </w:r>
        <w:r w:rsidR="00D67E99" w:rsidRPr="00444EAE" w:rsidDel="00C749A6">
          <w:rPr>
            <w:color w:val="00B050"/>
            <w:lang w:val="es-MX"/>
          </w:rPr>
          <w:delText xml:space="preserve">s  </w:delText>
        </w:r>
      </w:del>
      <w:ins w:id="563" w:author="Eleine" w:date="2014-03-27T12:18:00Z">
        <w:r w:rsidR="00C749A6">
          <w:rPr>
            <w:color w:val="00B050"/>
            <w:lang w:val="es-MX"/>
          </w:rPr>
          <w:t>los expertos</w:t>
        </w:r>
        <w:r w:rsidR="00C749A6" w:rsidRPr="00444EAE">
          <w:rPr>
            <w:color w:val="00B050"/>
            <w:lang w:val="es-MX"/>
          </w:rPr>
          <w:t xml:space="preserve">  </w:t>
        </w:r>
      </w:ins>
      <w:r w:rsidR="00D67E99" w:rsidRPr="00444EAE">
        <w:rPr>
          <w:color w:val="00B050"/>
          <w:lang w:val="es-MX"/>
        </w:rPr>
        <w:t>realiza</w:t>
      </w:r>
      <w:r w:rsidRPr="00444EAE">
        <w:rPr>
          <w:color w:val="00B050"/>
          <w:lang w:val="es-MX"/>
        </w:rPr>
        <w:t>ro</w:t>
      </w:r>
      <w:r w:rsidR="00EF0C21" w:rsidRPr="00444EAE">
        <w:rPr>
          <w:color w:val="00B050"/>
          <w:lang w:val="es-MX"/>
        </w:rPr>
        <w:t xml:space="preserve">n para lograr esta adaptación; </w:t>
      </w:r>
      <w:r w:rsidR="00EF0C21" w:rsidRPr="00444EAE">
        <w:rPr>
          <w:color w:val="00B050"/>
        </w:rPr>
        <w:t>realizó la tarea asignada al equipo al que pertenecía, se puso de acuerdo con sus compañeros de equipo, respetó las reglas  propuestas y colaboró con el desarrollo de la actividad.</w:t>
      </w:r>
    </w:p>
    <w:p w14:paraId="444F945A" w14:textId="1BC0A919" w:rsidR="006E48AC" w:rsidRPr="00444EAE" w:rsidRDefault="006E48AC" w:rsidP="00D67E99">
      <w:pPr>
        <w:jc w:val="both"/>
        <w:rPr>
          <w:color w:val="00B050"/>
          <w:lang w:val="es-MX"/>
        </w:rPr>
      </w:pPr>
      <w:r w:rsidRPr="00444EAE">
        <w:rPr>
          <w:color w:val="00B050"/>
          <w:lang w:val="es-MX"/>
        </w:rPr>
        <w:t>BASIC:</w:t>
      </w:r>
    </w:p>
    <w:p w14:paraId="5789CB0D" w14:textId="43A0288A" w:rsidR="006E48AC" w:rsidRPr="00444EAE" w:rsidRDefault="006E48AC" w:rsidP="006E48AC">
      <w:pPr>
        <w:jc w:val="both"/>
        <w:rPr>
          <w:color w:val="00B050"/>
          <w:lang w:val="es-MX"/>
        </w:rPr>
      </w:pPr>
      <w:r w:rsidRPr="00444EAE">
        <w:rPr>
          <w:color w:val="00B050"/>
          <w:lang w:val="es-MX"/>
        </w:rPr>
        <w:t>En el área de Ciencias Naturales</w:t>
      </w:r>
      <w:ins w:id="564" w:author="Portatil CCB" w:date="2014-03-26T23:13:00Z">
        <w:r w:rsidR="00966E8C">
          <w:rPr>
            <w:color w:val="00B050"/>
            <w:lang w:val="es-MX"/>
          </w:rPr>
          <w:t>,</w:t>
        </w:r>
      </w:ins>
      <w:r w:rsidRPr="00444EAE">
        <w:rPr>
          <w:color w:val="00B050"/>
          <w:lang w:val="es-MX"/>
        </w:rPr>
        <w:t xml:space="preserve"> ___________mencionó una parte del cuerpo del ser vivo escogido por él/ella con la  cual se adapta al medio en el que vive</w:t>
      </w:r>
      <w:ins w:id="565" w:author="Portatil CCB" w:date="2014-03-26T23:13:00Z">
        <w:r w:rsidR="00966E8C">
          <w:rPr>
            <w:color w:val="00B050"/>
            <w:lang w:val="es-MX"/>
          </w:rPr>
          <w:t>,</w:t>
        </w:r>
      </w:ins>
      <w:r w:rsidRPr="00444EAE">
        <w:rPr>
          <w:color w:val="00B050"/>
          <w:lang w:val="es-MX"/>
        </w:rPr>
        <w:t xml:space="preserve"> </w:t>
      </w:r>
      <w:del w:id="566" w:author="Portatil CCB" w:date="2014-03-26T23:13:00Z">
        <w:r w:rsidRPr="00444EAE" w:rsidDel="00966E8C">
          <w:rPr>
            <w:color w:val="00B050"/>
            <w:lang w:val="es-MX"/>
          </w:rPr>
          <w:delText xml:space="preserve">y </w:delText>
        </w:r>
      </w:del>
      <w:ins w:id="567" w:author="Portatil CCB" w:date="2014-03-26T23:13:00Z">
        <w:r w:rsidR="00966E8C">
          <w:rPr>
            <w:color w:val="00B050"/>
            <w:lang w:val="es-MX"/>
          </w:rPr>
          <w:t>pero</w:t>
        </w:r>
        <w:r w:rsidR="00966E8C" w:rsidRPr="00444EAE">
          <w:rPr>
            <w:color w:val="00B050"/>
            <w:lang w:val="es-MX"/>
          </w:rPr>
          <w:t xml:space="preserve"> </w:t>
        </w:r>
      </w:ins>
      <w:r w:rsidRPr="00444EAE">
        <w:rPr>
          <w:color w:val="00B050"/>
          <w:lang w:val="es-MX"/>
        </w:rPr>
        <w:t>necesitó del apoyo del profesor para identificar este medio (hábitat). Nombró 1 elemento básico que el ser vivo escogido necesita para sobrevivir y conservar su especie</w:t>
      </w:r>
      <w:ins w:id="568" w:author="Portatil CCB" w:date="2014-03-26T23:13:00Z">
        <w:r w:rsidR="00966E8C">
          <w:rPr>
            <w:color w:val="00B050"/>
            <w:lang w:val="es-MX"/>
          </w:rPr>
          <w:t>,</w:t>
        </w:r>
      </w:ins>
      <w:r w:rsidRPr="00444EAE">
        <w:rPr>
          <w:color w:val="00B050"/>
          <w:lang w:val="es-MX"/>
        </w:rPr>
        <w:t xml:space="preserve"> y relacionó algunas de las clases de hormigas presentadas en una ficha de trabajo, con su función dentro del hormiguero,</w:t>
      </w:r>
    </w:p>
    <w:p w14:paraId="0F244A9B" w14:textId="69325F26" w:rsidR="006E48AC" w:rsidRPr="00444EAE" w:rsidRDefault="006E48AC" w:rsidP="00EF0C21">
      <w:pPr>
        <w:jc w:val="both"/>
        <w:rPr>
          <w:color w:val="00B050"/>
        </w:rPr>
      </w:pPr>
      <w:r w:rsidRPr="00444EAE">
        <w:rPr>
          <w:color w:val="00B050"/>
          <w:lang w:val="es-MX"/>
        </w:rPr>
        <w:t xml:space="preserve">En el área de Ciencias Sociales ____________ </w:t>
      </w:r>
      <w:r w:rsidR="00EF0C21" w:rsidRPr="00444EAE">
        <w:rPr>
          <w:color w:val="00B050"/>
        </w:rPr>
        <w:t>requirió apoyo para realizar la tarea asignada al equipo al que pertenecía</w:t>
      </w:r>
      <w:del w:id="569" w:author="Portatil CCB" w:date="2014-03-26T23:14:00Z">
        <w:r w:rsidR="00EF0C21" w:rsidRPr="00444EAE" w:rsidDel="00966E8C">
          <w:rPr>
            <w:color w:val="00B050"/>
          </w:rPr>
          <w:delText xml:space="preserve">, </w:delText>
        </w:r>
      </w:del>
      <w:ins w:id="570" w:author="Portatil CCB" w:date="2014-03-26T23:14:00Z">
        <w:r w:rsidR="00966E8C">
          <w:rPr>
            <w:color w:val="00B050"/>
          </w:rPr>
          <w:t>.</w:t>
        </w:r>
        <w:r w:rsidR="00966E8C" w:rsidRPr="00444EAE">
          <w:rPr>
            <w:color w:val="00B050"/>
          </w:rPr>
          <w:t xml:space="preserve"> </w:t>
        </w:r>
      </w:ins>
      <w:del w:id="571" w:author="Portatil CCB" w:date="2014-03-26T23:14:00Z">
        <w:r w:rsidR="00EF0C21" w:rsidRPr="00444EAE" w:rsidDel="00966E8C">
          <w:rPr>
            <w:color w:val="00B050"/>
          </w:rPr>
          <w:delText xml:space="preserve">en </w:delText>
        </w:r>
      </w:del>
      <w:ins w:id="572" w:author="Portatil CCB" w:date="2014-03-26T23:14:00Z">
        <w:r w:rsidR="00966E8C">
          <w:rPr>
            <w:color w:val="00B050"/>
          </w:rPr>
          <w:t>E</w:t>
        </w:r>
        <w:r w:rsidR="00966E8C" w:rsidRPr="00444EAE">
          <w:rPr>
            <w:color w:val="00B050"/>
          </w:rPr>
          <w:t xml:space="preserve">n </w:t>
        </w:r>
      </w:ins>
      <w:r w:rsidR="00EF0C21" w:rsidRPr="00444EAE">
        <w:rPr>
          <w:color w:val="00B050"/>
        </w:rPr>
        <w:t xml:space="preserve">ocasiones se le dificultó ponerse de acuerdo con sus compañeros de equipo, </w:t>
      </w:r>
      <w:ins w:id="573" w:author="Portatil CCB" w:date="2014-03-26T23:14:00Z">
        <w:r w:rsidR="00966E8C">
          <w:rPr>
            <w:color w:val="00B050"/>
          </w:rPr>
          <w:t xml:space="preserve">aunque </w:t>
        </w:r>
      </w:ins>
      <w:r w:rsidR="00EF0C21" w:rsidRPr="00444EAE">
        <w:rPr>
          <w:color w:val="00B050"/>
        </w:rPr>
        <w:t xml:space="preserve">respetó de manera general las reglas </w:t>
      </w:r>
      <w:del w:id="574" w:author="Portatil CCB" w:date="2014-03-26T23:14:00Z">
        <w:r w:rsidR="00EF0C21" w:rsidRPr="00444EAE" w:rsidDel="00966E8C">
          <w:rPr>
            <w:color w:val="00B050"/>
          </w:rPr>
          <w:delText xml:space="preserve"> </w:delText>
        </w:r>
      </w:del>
      <w:r w:rsidR="00EF0C21" w:rsidRPr="00444EAE">
        <w:rPr>
          <w:color w:val="00B050"/>
        </w:rPr>
        <w:t>propuestas</w:t>
      </w:r>
      <w:ins w:id="575" w:author="Portatil CCB" w:date="2014-03-26T23:14:00Z">
        <w:r w:rsidR="00966E8C">
          <w:rPr>
            <w:color w:val="00B050"/>
          </w:rPr>
          <w:t>,</w:t>
        </w:r>
      </w:ins>
      <w:r w:rsidR="00EF0C21" w:rsidRPr="00444EAE">
        <w:rPr>
          <w:color w:val="00B050"/>
        </w:rPr>
        <w:t xml:space="preserve"> y colaboró con el desarrollo de la actividad</w:t>
      </w:r>
      <w:ins w:id="576" w:author="Portatil CCB" w:date="2014-03-26T23:14:00Z">
        <w:r w:rsidR="00966E8C">
          <w:rPr>
            <w:color w:val="00B050"/>
          </w:rPr>
          <w:t>.</w:t>
        </w:r>
      </w:ins>
      <w:del w:id="577" w:author="Portatil CCB" w:date="2014-03-26T23:14:00Z">
        <w:r w:rsidR="00EF0C21" w:rsidRPr="00444EAE" w:rsidDel="00966E8C">
          <w:rPr>
            <w:color w:val="00B050"/>
          </w:rPr>
          <w:delText>;</w:delText>
        </w:r>
      </w:del>
      <w:r w:rsidR="00EF0C21" w:rsidRPr="00444EAE">
        <w:rPr>
          <w:color w:val="00B050"/>
        </w:rPr>
        <w:t xml:space="preserve"> </w:t>
      </w:r>
      <w:del w:id="578" w:author="Portatil CCB" w:date="2014-03-26T23:15:00Z">
        <w:r w:rsidR="00EF0C21" w:rsidRPr="00444EAE" w:rsidDel="00966E8C">
          <w:rPr>
            <w:color w:val="00B050"/>
          </w:rPr>
          <w:delText xml:space="preserve"> r</w:delText>
        </w:r>
        <w:r w:rsidR="00694CB4" w:rsidRPr="00444EAE" w:rsidDel="00966E8C">
          <w:rPr>
            <w:color w:val="00B050"/>
            <w:lang w:val="es-MX"/>
          </w:rPr>
          <w:delText>ecordó</w:delText>
        </w:r>
        <w:r w:rsidRPr="00444EAE" w:rsidDel="00966E8C">
          <w:rPr>
            <w:color w:val="00B050"/>
            <w:lang w:val="es-MX"/>
          </w:rPr>
          <w:delText xml:space="preserve"> </w:delText>
        </w:r>
      </w:del>
      <w:ins w:id="579" w:author="Portatil CCB" w:date="2014-03-26T23:15:00Z">
        <w:r w:rsidR="00966E8C">
          <w:rPr>
            <w:color w:val="00B050"/>
          </w:rPr>
          <w:t>R</w:t>
        </w:r>
        <w:r w:rsidR="00966E8C" w:rsidRPr="00444EAE">
          <w:rPr>
            <w:color w:val="00B050"/>
            <w:lang w:val="es-MX"/>
          </w:rPr>
          <w:t>e</w:t>
        </w:r>
        <w:del w:id="580" w:author="Eleine" w:date="2014-03-27T12:18:00Z">
          <w:r w:rsidR="00966E8C" w:rsidRPr="00444EAE" w:rsidDel="00C749A6">
            <w:rPr>
              <w:color w:val="00B050"/>
              <w:lang w:val="es-MX"/>
            </w:rPr>
            <w:delText>cordó</w:delText>
          </w:r>
        </w:del>
      </w:ins>
      <w:ins w:id="581" w:author="Eleine" w:date="2014-03-27T12:18:00Z">
        <w:r w:rsidR="00C749A6">
          <w:rPr>
            <w:color w:val="00B050"/>
            <w:lang w:val="es-MX"/>
          </w:rPr>
          <w:t>gistró</w:t>
        </w:r>
      </w:ins>
      <w:ins w:id="582" w:author="Portatil CCB" w:date="2014-03-26T23:15:00Z">
        <w:r w:rsidR="00966E8C" w:rsidRPr="00444EAE">
          <w:rPr>
            <w:color w:val="00B050"/>
            <w:lang w:val="es-MX"/>
          </w:rPr>
          <w:t xml:space="preserve"> </w:t>
        </w:r>
      </w:ins>
      <w:r w:rsidRPr="00444EAE">
        <w:rPr>
          <w:color w:val="00B050"/>
          <w:lang w:val="es-MX"/>
        </w:rPr>
        <w:t xml:space="preserve">un aspecto importante en la adaptación </w:t>
      </w:r>
      <w:del w:id="583" w:author="Portatil CCB" w:date="2014-03-26T23:15:00Z">
        <w:r w:rsidRPr="00444EAE" w:rsidDel="00966E8C">
          <w:rPr>
            <w:color w:val="00B050"/>
            <w:lang w:val="es-MX"/>
          </w:rPr>
          <w:delText xml:space="preserve"> </w:delText>
        </w:r>
      </w:del>
      <w:commentRangeStart w:id="584"/>
      <w:r w:rsidRPr="00444EAE">
        <w:rPr>
          <w:color w:val="00B050"/>
          <w:lang w:val="es-MX"/>
        </w:rPr>
        <w:t>al medio en el que viven o vivieron  2 de  los 4 expertos invitados</w:t>
      </w:r>
      <w:commentRangeEnd w:id="584"/>
      <w:r w:rsidR="00966E8C">
        <w:rPr>
          <w:rStyle w:val="CommentReference"/>
          <w:lang w:val="en-US"/>
        </w:rPr>
        <w:commentReference w:id="584"/>
      </w:r>
      <w:r w:rsidRPr="00444EAE">
        <w:rPr>
          <w:color w:val="00B050"/>
          <w:lang w:val="es-MX"/>
        </w:rPr>
        <w:t xml:space="preserve">, mencionando 1 cambio general </w:t>
      </w:r>
      <w:del w:id="585" w:author="Portatil CCB" w:date="2014-03-26T23:15:00Z">
        <w:r w:rsidRPr="00444EAE" w:rsidDel="00966E8C">
          <w:rPr>
            <w:color w:val="00B050"/>
            <w:lang w:val="es-MX"/>
          </w:rPr>
          <w:delText xml:space="preserve"> </w:delText>
        </w:r>
      </w:del>
      <w:r w:rsidRPr="00444EAE">
        <w:rPr>
          <w:color w:val="00B050"/>
          <w:lang w:val="es-MX"/>
        </w:rPr>
        <w:t xml:space="preserve">necesario que </w:t>
      </w:r>
      <w:ins w:id="586" w:author="Eleine" w:date="2014-03-27T12:19:00Z">
        <w:r w:rsidR="00C749A6">
          <w:rPr>
            <w:color w:val="00B050"/>
            <w:lang w:val="es-MX"/>
          </w:rPr>
          <w:t xml:space="preserve">los expertos </w:t>
        </w:r>
      </w:ins>
      <w:commentRangeStart w:id="587"/>
      <w:r w:rsidRPr="00444EAE">
        <w:rPr>
          <w:color w:val="00B050"/>
          <w:lang w:val="es-MX"/>
        </w:rPr>
        <w:t>realizaron</w:t>
      </w:r>
      <w:commentRangeEnd w:id="587"/>
      <w:r w:rsidR="00966E8C">
        <w:rPr>
          <w:rStyle w:val="CommentReference"/>
          <w:lang w:val="en-US"/>
        </w:rPr>
        <w:commentReference w:id="587"/>
      </w:r>
      <w:r w:rsidRPr="00444EAE">
        <w:rPr>
          <w:color w:val="00B050"/>
          <w:lang w:val="es-MX"/>
        </w:rPr>
        <w:t xml:space="preserve"> para lograr esta adaptación.</w:t>
      </w:r>
    </w:p>
    <w:p w14:paraId="2C3D0180" w14:textId="370EE023" w:rsidR="00771004" w:rsidRPr="00444EAE" w:rsidRDefault="00771004" w:rsidP="006E48AC">
      <w:pPr>
        <w:jc w:val="both"/>
        <w:rPr>
          <w:color w:val="00B050"/>
          <w:lang w:val="es-MX"/>
        </w:rPr>
      </w:pPr>
      <w:r w:rsidRPr="00444EAE">
        <w:rPr>
          <w:color w:val="00B050"/>
          <w:lang w:val="es-MX"/>
        </w:rPr>
        <w:t>LOW:</w:t>
      </w:r>
    </w:p>
    <w:p w14:paraId="0CF29668" w14:textId="0827E1DD" w:rsidR="00771004" w:rsidRPr="00444EAE" w:rsidRDefault="00771004" w:rsidP="00771004">
      <w:pPr>
        <w:jc w:val="both"/>
        <w:rPr>
          <w:color w:val="00B050"/>
          <w:lang w:val="es-MX"/>
        </w:rPr>
      </w:pPr>
      <w:r w:rsidRPr="00444EAE">
        <w:rPr>
          <w:color w:val="00B050"/>
          <w:lang w:val="es-MX"/>
        </w:rPr>
        <w:lastRenderedPageBreak/>
        <w:t>En el área de Ciencias Naturales</w:t>
      </w:r>
      <w:ins w:id="588" w:author="Portatil CCB" w:date="2014-03-26T23:15:00Z">
        <w:r w:rsidR="00966E8C">
          <w:rPr>
            <w:color w:val="00B050"/>
            <w:lang w:val="es-MX"/>
          </w:rPr>
          <w:t xml:space="preserve">, </w:t>
        </w:r>
      </w:ins>
      <w:r w:rsidRPr="00444EAE">
        <w:rPr>
          <w:color w:val="00B050"/>
          <w:lang w:val="es-MX"/>
        </w:rPr>
        <w:t xml:space="preserve">_____________ no mencionó ninguna parte del cuerpo del ser vivo escogido ni el medio en el que vive (hábitat). No nombró ningún elemento esencial en la vida </w:t>
      </w:r>
      <w:del w:id="589" w:author="Portatil CCB" w:date="2014-03-26T23:16:00Z">
        <w:r w:rsidRPr="00444EAE" w:rsidDel="00966E8C">
          <w:rPr>
            <w:color w:val="00B050"/>
            <w:lang w:val="es-MX"/>
          </w:rPr>
          <w:delText xml:space="preserve">del </w:delText>
        </w:r>
      </w:del>
      <w:ins w:id="590" w:author="Portatil CCB" w:date="2014-03-26T23:16:00Z">
        <w:r w:rsidR="00966E8C">
          <w:rPr>
            <w:color w:val="00B050"/>
            <w:lang w:val="es-MX"/>
          </w:rPr>
          <w:t>de ése</w:t>
        </w:r>
        <w:r w:rsidR="00966E8C" w:rsidRPr="00444EAE">
          <w:rPr>
            <w:color w:val="00B050"/>
            <w:lang w:val="es-MX"/>
          </w:rPr>
          <w:t xml:space="preserve"> </w:t>
        </w:r>
      </w:ins>
      <w:r w:rsidRPr="00444EAE">
        <w:rPr>
          <w:color w:val="00B050"/>
          <w:lang w:val="es-MX"/>
        </w:rPr>
        <w:t>ser vivo</w:t>
      </w:r>
      <w:del w:id="591" w:author="Portatil CCB" w:date="2014-03-26T23:16:00Z">
        <w:r w:rsidRPr="00444EAE" w:rsidDel="00966E8C">
          <w:rPr>
            <w:color w:val="00B050"/>
            <w:lang w:val="es-MX"/>
          </w:rPr>
          <w:delText xml:space="preserve"> escogido</w:delText>
        </w:r>
      </w:del>
      <w:r w:rsidRPr="00444EAE">
        <w:rPr>
          <w:color w:val="00B050"/>
          <w:lang w:val="es-MX"/>
        </w:rPr>
        <w:t>. Relacionó una o dos  clases de hormigas presentadas</w:t>
      </w:r>
      <w:ins w:id="592" w:author="Portatil CCB" w:date="2014-03-26T23:16:00Z">
        <w:r w:rsidR="00966E8C">
          <w:rPr>
            <w:color w:val="00B050"/>
            <w:lang w:val="es-MX"/>
          </w:rPr>
          <w:t>,</w:t>
        </w:r>
      </w:ins>
      <w:r w:rsidRPr="00444EAE">
        <w:rPr>
          <w:color w:val="00B050"/>
          <w:lang w:val="es-MX"/>
        </w:rPr>
        <w:t xml:space="preserve"> en una ficha de trabajo</w:t>
      </w:r>
      <w:del w:id="593" w:author="Portatil CCB" w:date="2014-03-26T23:17:00Z">
        <w:r w:rsidRPr="00444EAE" w:rsidDel="00966E8C">
          <w:rPr>
            <w:color w:val="00B050"/>
            <w:lang w:val="es-MX"/>
          </w:rPr>
          <w:delText>,</w:delText>
        </w:r>
      </w:del>
      <w:r w:rsidRPr="00444EAE">
        <w:rPr>
          <w:color w:val="00B050"/>
          <w:lang w:val="es-MX"/>
        </w:rPr>
        <w:t xml:space="preserve"> con su función dentro del hormiguero.</w:t>
      </w:r>
    </w:p>
    <w:p w14:paraId="41773136" w14:textId="1FDAC48D" w:rsidR="008D17AF" w:rsidRPr="00FA4400" w:rsidDel="00DD7C05" w:rsidRDefault="00771004" w:rsidP="008D17AF">
      <w:pPr>
        <w:jc w:val="both"/>
        <w:rPr>
          <w:del w:id="594" w:author="Portatil CCB" w:date="2014-03-26T22:57:00Z"/>
          <w:color w:val="00B050"/>
        </w:rPr>
      </w:pPr>
      <w:r w:rsidRPr="00444EAE">
        <w:rPr>
          <w:color w:val="00B050"/>
          <w:lang w:val="es-MX"/>
        </w:rPr>
        <w:t>En el área de Ciencias Sociales</w:t>
      </w:r>
      <w:ins w:id="595" w:author="Portatil CCB" w:date="2014-03-26T23:17:00Z">
        <w:r w:rsidR="00966E8C">
          <w:rPr>
            <w:color w:val="00B050"/>
            <w:lang w:val="es-MX"/>
          </w:rPr>
          <w:t>,</w:t>
        </w:r>
      </w:ins>
      <w:r w:rsidRPr="00444EAE">
        <w:rPr>
          <w:color w:val="00B050"/>
          <w:lang w:val="es-MX"/>
        </w:rPr>
        <w:t xml:space="preserve"> ____________ re</w:t>
      </w:r>
      <w:ins w:id="596" w:author="Eleine" w:date="2014-03-27T12:19:00Z">
        <w:r w:rsidR="00C749A6">
          <w:rPr>
            <w:color w:val="00B050"/>
            <w:lang w:val="es-MX"/>
          </w:rPr>
          <w:t>gistró</w:t>
        </w:r>
      </w:ins>
      <w:del w:id="597" w:author="Eleine" w:date="2014-03-27T12:19:00Z">
        <w:r w:rsidRPr="00444EAE" w:rsidDel="00C749A6">
          <w:rPr>
            <w:color w:val="00B050"/>
            <w:lang w:val="es-MX"/>
          </w:rPr>
          <w:delText>cordó</w:delText>
        </w:r>
      </w:del>
      <w:r w:rsidRPr="00444EAE">
        <w:rPr>
          <w:color w:val="00B050"/>
          <w:lang w:val="es-MX"/>
        </w:rPr>
        <w:t xml:space="preserve"> un aspecto importante en la adaptación  al </w:t>
      </w:r>
      <w:commentRangeStart w:id="598"/>
      <w:r w:rsidRPr="00444EAE">
        <w:rPr>
          <w:color w:val="00B050"/>
          <w:lang w:val="es-MX"/>
        </w:rPr>
        <w:t>medio en el que vive o vivió 1 de  los 4 expertos invitados</w:t>
      </w:r>
      <w:commentRangeEnd w:id="598"/>
      <w:r w:rsidR="00966E8C">
        <w:rPr>
          <w:rStyle w:val="CommentReference"/>
          <w:lang w:val="en-US"/>
        </w:rPr>
        <w:commentReference w:id="598"/>
      </w:r>
      <w:r w:rsidRPr="00444EAE">
        <w:rPr>
          <w:color w:val="00B050"/>
          <w:lang w:val="es-MX"/>
        </w:rPr>
        <w:t xml:space="preserve">. No mencionó ningún cambio necesario que </w:t>
      </w:r>
      <w:del w:id="599" w:author="Eleine" w:date="2014-03-27T12:19:00Z">
        <w:r w:rsidR="005A79DF" w:rsidRPr="00444EAE" w:rsidDel="00C749A6">
          <w:rPr>
            <w:color w:val="00B050"/>
            <w:lang w:val="es-MX"/>
          </w:rPr>
          <w:delText xml:space="preserve">esta </w:delText>
        </w:r>
        <w:commentRangeStart w:id="600"/>
        <w:r w:rsidR="005A79DF" w:rsidRPr="00444EAE" w:rsidDel="00C749A6">
          <w:rPr>
            <w:color w:val="00B050"/>
            <w:lang w:val="es-MX"/>
          </w:rPr>
          <w:delText>persona</w:delText>
        </w:r>
        <w:commentRangeEnd w:id="600"/>
        <w:r w:rsidR="00966E8C" w:rsidDel="00C749A6">
          <w:rPr>
            <w:rStyle w:val="CommentReference"/>
            <w:lang w:val="en-US"/>
          </w:rPr>
          <w:commentReference w:id="600"/>
        </w:r>
      </w:del>
      <w:ins w:id="601" w:author="Eleine" w:date="2014-03-27T12:19:00Z">
        <w:r w:rsidR="00C749A6">
          <w:rPr>
            <w:color w:val="00B050"/>
            <w:lang w:val="es-MX"/>
          </w:rPr>
          <w:t>el experto</w:t>
        </w:r>
      </w:ins>
      <w:r w:rsidR="005A79DF" w:rsidRPr="00444EAE">
        <w:rPr>
          <w:color w:val="00B050"/>
          <w:lang w:val="es-MX"/>
        </w:rPr>
        <w:t xml:space="preserve"> </w:t>
      </w:r>
      <w:r w:rsidRPr="00444EAE">
        <w:rPr>
          <w:color w:val="00B050"/>
          <w:lang w:val="es-MX"/>
        </w:rPr>
        <w:t>realizó para lograr esta adaptación.</w:t>
      </w:r>
      <w:r w:rsidRPr="00444EAE">
        <w:rPr>
          <w:color w:val="00B050"/>
        </w:rPr>
        <w:t xml:space="preserve"> </w:t>
      </w:r>
      <w:r w:rsidR="00C32E46" w:rsidRPr="00444EAE">
        <w:rPr>
          <w:color w:val="00B050"/>
        </w:rPr>
        <w:t>No realizó la tarea asignada</w:t>
      </w:r>
      <w:r w:rsidR="005A79DF" w:rsidRPr="00444EAE">
        <w:rPr>
          <w:color w:val="00B050"/>
        </w:rPr>
        <w:t xml:space="preserve"> al equipo al que pertenecía</w:t>
      </w:r>
      <w:r w:rsidR="00C32E46" w:rsidRPr="00444EAE">
        <w:rPr>
          <w:color w:val="00B050"/>
        </w:rPr>
        <w:t>, mostró dificultad para llegar a acuerdos con sus compañeros de equipo, se le dificultó el seguimiento de las normas</w:t>
      </w:r>
      <w:ins w:id="602" w:author="Portatil CCB" w:date="2014-03-26T23:18:00Z">
        <w:r w:rsidR="00966E8C">
          <w:rPr>
            <w:color w:val="00B050"/>
          </w:rPr>
          <w:t>,</w:t>
        </w:r>
      </w:ins>
      <w:r w:rsidR="00C32E46" w:rsidRPr="00444EAE">
        <w:rPr>
          <w:color w:val="00B050"/>
        </w:rPr>
        <w:t xml:space="preserve"> y colaboró poco en el desarrollo de la actividad.</w:t>
      </w:r>
    </w:p>
    <w:p w14:paraId="14A7AA14" w14:textId="77777777" w:rsidR="00511D93" w:rsidRPr="00444EAE" w:rsidDel="00DD7C05" w:rsidRDefault="00511D93" w:rsidP="008D17AF">
      <w:pPr>
        <w:jc w:val="both"/>
        <w:rPr>
          <w:del w:id="603" w:author="Portatil CCB" w:date="2014-03-26T22:57:00Z"/>
        </w:rPr>
      </w:pPr>
    </w:p>
    <w:p w14:paraId="7F348359" w14:textId="77777777" w:rsidR="000B2D64" w:rsidRPr="00444EAE" w:rsidRDefault="000B2D64" w:rsidP="008D17AF">
      <w:pPr>
        <w:jc w:val="both"/>
      </w:pPr>
    </w:p>
    <w:sectPr w:rsidR="000B2D64" w:rsidRPr="00444EAE">
      <w:footerReference w:type="default" r:id="rId10"/>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Portatil CCB" w:date="2014-03-26T23:36:00Z" w:initials="PC">
    <w:p w14:paraId="4C401C25" w14:textId="7E2F0F83" w:rsidR="00DD7C05" w:rsidRPr="00FA2B8D" w:rsidRDefault="00DD7C05">
      <w:pPr>
        <w:pStyle w:val="CommentText"/>
        <w:rPr>
          <w:lang w:val="es-CO"/>
        </w:rPr>
      </w:pPr>
      <w:r>
        <w:rPr>
          <w:rStyle w:val="CommentReference"/>
        </w:rPr>
        <w:annotationRef/>
      </w:r>
      <w:r w:rsidRPr="00FA2B8D">
        <w:rPr>
          <w:lang w:val="es-CO"/>
        </w:rPr>
        <w:t xml:space="preserve">El título no identifica grado (Kinder). </w:t>
      </w:r>
      <w:r>
        <w:rPr>
          <w:lang w:val="es-CO"/>
        </w:rPr>
        <w:t xml:space="preserve">Cuando se reciben tantos archivos para revisar, esto es importante. Lo mismo pasa con el nombre del archivo. Les agradezco su ayuda en identificarlos adecuadamente. </w:t>
      </w:r>
    </w:p>
  </w:comment>
  <w:comment w:id="188" w:author="claudia fayad" w:date="2014-03-26T23:36:00Z" w:initials="cf">
    <w:p w14:paraId="3267CA9D" w14:textId="77777777" w:rsidR="00DD7C05" w:rsidRPr="001C204C" w:rsidRDefault="00DD7C05" w:rsidP="008D17AF">
      <w:pPr>
        <w:pStyle w:val="CommentText"/>
        <w:rPr>
          <w:lang w:val="es-CO"/>
        </w:rPr>
      </w:pPr>
      <w:r>
        <w:rPr>
          <w:rStyle w:val="CommentReference"/>
        </w:rPr>
        <w:annotationRef/>
      </w:r>
      <w:r w:rsidRPr="001C204C">
        <w:rPr>
          <w:lang w:val="es-CO"/>
        </w:rPr>
        <w:t>¡Ojo a la ortografía, chicos!</w:t>
      </w:r>
    </w:p>
  </w:comment>
  <w:comment w:id="212" w:author="Portatil CCB" w:date="2014-03-26T23:36:00Z" w:initials="PC">
    <w:p w14:paraId="33DE973E" w14:textId="2AACC9D2" w:rsidR="00DD7C05" w:rsidRPr="00C215F6" w:rsidRDefault="00DD7C05">
      <w:pPr>
        <w:pStyle w:val="CommentText"/>
        <w:rPr>
          <w:lang w:val="es-CO"/>
        </w:rPr>
      </w:pPr>
      <w:r>
        <w:rPr>
          <w:rStyle w:val="CommentReference"/>
        </w:rPr>
        <w:annotationRef/>
      </w:r>
      <w:r w:rsidRPr="00C215F6">
        <w:rPr>
          <w:lang w:val="es-CO"/>
        </w:rPr>
        <w:t>Cr</w:t>
      </w:r>
    </w:p>
  </w:comment>
  <w:comment w:id="213" w:author="Portatil CCB" w:date="2014-03-26T23:36:00Z" w:initials="PC">
    <w:p w14:paraId="41C73902" w14:textId="2E81504F" w:rsidR="00DD7C05" w:rsidRPr="00C215F6" w:rsidRDefault="00DD7C05">
      <w:pPr>
        <w:pStyle w:val="CommentText"/>
        <w:rPr>
          <w:lang w:val="es-CO"/>
        </w:rPr>
      </w:pPr>
      <w:r>
        <w:rPr>
          <w:rStyle w:val="CommentReference"/>
        </w:rPr>
        <w:annotationRef/>
      </w:r>
      <w:r w:rsidRPr="00C215F6">
        <w:rPr>
          <w:lang w:val="es-CO"/>
        </w:rPr>
        <w:t>Creo que hay que revisar esto.</w:t>
      </w:r>
      <w:r>
        <w:rPr>
          <w:lang w:val="es-CO"/>
        </w:rPr>
        <w:t xml:space="preserve"> Nuestra matriz holística considera el nivel de desempeño alto como aquél en el que se han logrado todos los objetivos. “Casi todos los conceptos” que son 4, quiere decir 3. 3 de 4 es el 75%, lo cual es claramente un desempeño MEDIO.</w:t>
      </w:r>
    </w:p>
  </w:comment>
  <w:comment w:id="225" w:author="claudia fayad" w:date="2014-03-26T23:36:00Z" w:initials="cf">
    <w:p w14:paraId="52D4C040" w14:textId="77777777" w:rsidR="00DD7C05" w:rsidRPr="008279C5" w:rsidRDefault="00DD7C05" w:rsidP="008D17AF">
      <w:pPr>
        <w:pStyle w:val="CommentText"/>
        <w:rPr>
          <w:lang w:val="es-CO"/>
        </w:rPr>
      </w:pPr>
      <w:r>
        <w:rPr>
          <w:rStyle w:val="CommentReference"/>
        </w:rPr>
        <w:annotationRef/>
      </w:r>
      <w:r w:rsidRPr="008279C5">
        <w:rPr>
          <w:lang w:val="es-CO"/>
        </w:rPr>
        <w:t>OJO CON LA ORTOGRAFÍA.</w:t>
      </w:r>
    </w:p>
  </w:comment>
  <w:comment w:id="248" w:author="claudia fayad" w:date="2014-03-26T23:36:00Z" w:initials="cf">
    <w:p w14:paraId="46E04193" w14:textId="77777777" w:rsidR="00DD7C05" w:rsidRPr="008279C5" w:rsidRDefault="00DD7C05" w:rsidP="008D17AF">
      <w:pPr>
        <w:pStyle w:val="CommentText"/>
        <w:rPr>
          <w:lang w:val="es-CO"/>
        </w:rPr>
      </w:pPr>
      <w:r>
        <w:rPr>
          <w:rStyle w:val="CommentReference"/>
        </w:rPr>
        <w:annotationRef/>
      </w:r>
      <w:r w:rsidRPr="008279C5">
        <w:rPr>
          <w:lang w:val="es-CO"/>
        </w:rPr>
        <w:t>¡OJO!</w:t>
      </w:r>
    </w:p>
  </w:comment>
  <w:comment w:id="273" w:author="claudia fayad" w:date="2014-03-26T23:36:00Z" w:initials="cf">
    <w:p w14:paraId="24407494" w14:textId="77777777" w:rsidR="00DD7C05" w:rsidRDefault="00DD7C05" w:rsidP="008D17AF">
      <w:pPr>
        <w:pStyle w:val="CommentText"/>
      </w:pPr>
      <w:r>
        <w:rPr>
          <w:rStyle w:val="CommentReference"/>
        </w:rPr>
        <w:annotationRef/>
      </w:r>
      <w:r>
        <w:t>OJO…</w:t>
      </w:r>
    </w:p>
  </w:comment>
  <w:comment w:id="307" w:author="Portatil CCB" w:date="2014-03-26T23:36:00Z" w:initials="PC">
    <w:p w14:paraId="7A6DE139" w14:textId="3FD68A5D" w:rsidR="00DD7C05" w:rsidRPr="00075F45" w:rsidRDefault="00DD7C05">
      <w:pPr>
        <w:pStyle w:val="CommentText"/>
        <w:rPr>
          <w:lang w:val="es-CO"/>
        </w:rPr>
      </w:pPr>
      <w:r>
        <w:rPr>
          <w:rStyle w:val="CommentReference"/>
        </w:rPr>
        <w:annotationRef/>
      </w:r>
      <w:r w:rsidRPr="00075F45">
        <w:rPr>
          <w:lang w:val="es-CO"/>
        </w:rPr>
        <w:t>Traducir al Español, para mantener la coherencia con el resto del texto.</w:t>
      </w:r>
    </w:p>
  </w:comment>
  <w:comment w:id="327" w:author="Portatil CCB" w:date="2014-03-26T23:36:00Z" w:initials="PC">
    <w:p w14:paraId="6B00FD96" w14:textId="39C9A723" w:rsidR="00DD7C05" w:rsidRDefault="00DD7C05">
      <w:pPr>
        <w:pStyle w:val="CommentText"/>
      </w:pPr>
      <w:r>
        <w:rPr>
          <w:rStyle w:val="CommentReference"/>
        </w:rPr>
        <w:annotationRef/>
      </w:r>
      <w:r>
        <w:t>Traducir.</w:t>
      </w:r>
    </w:p>
  </w:comment>
  <w:comment w:id="338" w:author="Portatil CCB" w:date="2014-03-26T23:36:00Z" w:initials="PC">
    <w:p w14:paraId="2716588B" w14:textId="3E8B9999" w:rsidR="00DD7C05" w:rsidRPr="00926A6B" w:rsidRDefault="00DD7C05">
      <w:pPr>
        <w:pStyle w:val="CommentText"/>
        <w:rPr>
          <w:lang w:val="es-CO"/>
        </w:rPr>
      </w:pPr>
      <w:r>
        <w:rPr>
          <w:rStyle w:val="CommentReference"/>
        </w:rPr>
        <w:annotationRef/>
      </w:r>
      <w:r w:rsidRPr="00926A6B">
        <w:rPr>
          <w:lang w:val="es-CO"/>
        </w:rPr>
        <w:t xml:space="preserve">Esta frase es absolutamente idéntica a la utilizada por Aida Cecilia Meneses en sus comentarios; y es demasiado particular como para pasar desapercibida. </w:t>
      </w:r>
      <w:r>
        <w:rPr>
          <w:lang w:val="es-CO"/>
        </w:rPr>
        <w:t>Les agradezco buscar una alternativa, si no es original de este equipo. O pueden eliminarla, y empezar una nueva oración con: “Enumeró…”</w:t>
      </w:r>
    </w:p>
  </w:comment>
  <w:comment w:id="344" w:author="Portatil CCB" w:date="2014-03-26T23:36:00Z" w:initials="PC">
    <w:p w14:paraId="772FBC1E" w14:textId="1CE614B7" w:rsidR="00DD7C05" w:rsidRDefault="00DD7C05">
      <w:pPr>
        <w:pStyle w:val="CommentText"/>
      </w:pPr>
      <w:r>
        <w:rPr>
          <w:rStyle w:val="CommentReference"/>
        </w:rPr>
        <w:annotationRef/>
      </w:r>
      <w:r>
        <w:t>Traducir.</w:t>
      </w:r>
    </w:p>
  </w:comment>
  <w:comment w:id="383" w:author="Portatil CCB" w:date="2014-03-26T23:36:00Z" w:initials="PC">
    <w:p w14:paraId="596F80F1" w14:textId="4D5B4951" w:rsidR="00DD7C05" w:rsidRDefault="00DD7C05">
      <w:pPr>
        <w:pStyle w:val="CommentText"/>
      </w:pPr>
      <w:r>
        <w:rPr>
          <w:rStyle w:val="CommentReference"/>
        </w:rPr>
        <w:annotationRef/>
      </w:r>
      <w:r>
        <w:t>Traducir.</w:t>
      </w:r>
    </w:p>
  </w:comment>
  <w:comment w:id="411" w:author="Portatil CCB" w:date="2014-03-26T23:36:00Z" w:initials="PC">
    <w:p w14:paraId="45B4942C" w14:textId="23939F96" w:rsidR="00554FC6" w:rsidRPr="00554FC6" w:rsidRDefault="00554FC6">
      <w:pPr>
        <w:pStyle w:val="CommentText"/>
        <w:rPr>
          <w:lang w:val="es-CO"/>
        </w:rPr>
      </w:pPr>
      <w:r>
        <w:rPr>
          <w:rStyle w:val="CommentReference"/>
        </w:rPr>
        <w:annotationRef/>
      </w:r>
      <w:r w:rsidRPr="00554FC6">
        <w:rPr>
          <w:lang w:val="es-CO"/>
        </w:rPr>
        <w:t>OJO CON EL NOMBRE DE ESTE EJE CURRICULAR DE LENGUA: NO CONFUN</w:t>
      </w:r>
      <w:r>
        <w:rPr>
          <w:lang w:val="es-CO"/>
        </w:rPr>
        <w:t>DIRLO CON LA HABILIDAD TRANSDISC</w:t>
      </w:r>
      <w:r w:rsidRPr="00554FC6">
        <w:rPr>
          <w:lang w:val="es-CO"/>
        </w:rPr>
        <w:t>IPLINAR</w:t>
      </w:r>
      <w:r>
        <w:rPr>
          <w:lang w:val="es-CO"/>
        </w:rPr>
        <w:t>IA.</w:t>
      </w:r>
    </w:p>
  </w:comment>
  <w:comment w:id="455" w:author="Portatil CCB" w:date="2014-03-26T23:36:00Z" w:initials="PC">
    <w:p w14:paraId="194711C1" w14:textId="29858861" w:rsidR="00554FC6" w:rsidRPr="00554FC6" w:rsidRDefault="00554FC6">
      <w:pPr>
        <w:pStyle w:val="CommentText"/>
        <w:rPr>
          <w:lang w:val="es-CO"/>
        </w:rPr>
      </w:pPr>
      <w:r>
        <w:rPr>
          <w:rStyle w:val="CommentReference"/>
        </w:rPr>
        <w:annotationRef/>
      </w:r>
      <w:r w:rsidRPr="00554FC6">
        <w:rPr>
          <w:lang w:val="es-CO"/>
        </w:rPr>
        <w:t>OJO CON EL NOMBRE DE ESTE EJE CURRICULAR DE LENGUA: NO CONFUN</w:t>
      </w:r>
      <w:r>
        <w:rPr>
          <w:lang w:val="es-CO"/>
        </w:rPr>
        <w:t>DIRLO CON LA HABILIDAD TRANSDISC</w:t>
      </w:r>
      <w:r w:rsidRPr="00554FC6">
        <w:rPr>
          <w:lang w:val="es-CO"/>
        </w:rPr>
        <w:t>IPLINAR</w:t>
      </w:r>
      <w:r>
        <w:rPr>
          <w:lang w:val="es-CO"/>
        </w:rPr>
        <w:t>IA.</w:t>
      </w:r>
    </w:p>
  </w:comment>
  <w:comment w:id="456" w:author="Portatil CCB" w:date="2014-03-26T23:36:00Z" w:initials="PC">
    <w:p w14:paraId="02CDB02F" w14:textId="27EC9E5E" w:rsidR="00554FC6" w:rsidRDefault="00554FC6">
      <w:pPr>
        <w:pStyle w:val="CommentText"/>
      </w:pPr>
      <w:r>
        <w:rPr>
          <w:rStyle w:val="CommentReference"/>
        </w:rPr>
        <w:annotationRef/>
      </w:r>
    </w:p>
  </w:comment>
  <w:comment w:id="471" w:author="Portatil CCB" w:date="2014-03-26T23:36:00Z" w:initials="PC">
    <w:p w14:paraId="3DBA131B" w14:textId="0FE9ECB2" w:rsidR="00554FC6" w:rsidRPr="00554FC6" w:rsidRDefault="00554FC6">
      <w:pPr>
        <w:pStyle w:val="CommentText"/>
        <w:rPr>
          <w:lang w:val="es-CO"/>
        </w:rPr>
      </w:pPr>
      <w:r>
        <w:rPr>
          <w:rStyle w:val="CommentReference"/>
        </w:rPr>
        <w:annotationRef/>
      </w:r>
      <w:r w:rsidRPr="00554FC6">
        <w:rPr>
          <w:lang w:val="es-CO"/>
        </w:rPr>
        <w:t>¿Esto les parece que cor</w:t>
      </w:r>
      <w:r>
        <w:rPr>
          <w:lang w:val="es-CO"/>
        </w:rPr>
        <w:t>responde a este nivel de desemp</w:t>
      </w:r>
      <w:r w:rsidRPr="00554FC6">
        <w:rPr>
          <w:lang w:val="es-CO"/>
        </w:rPr>
        <w:t xml:space="preserve">eño? </w:t>
      </w:r>
    </w:p>
  </w:comment>
  <w:comment w:id="478" w:author="Portatil CCB" w:date="2014-03-26T23:36:00Z" w:initials="PC">
    <w:p w14:paraId="5F8F128B" w14:textId="0CE5A01D" w:rsidR="00554FC6" w:rsidRPr="00554FC6" w:rsidRDefault="00554FC6">
      <w:pPr>
        <w:pStyle w:val="CommentText"/>
        <w:rPr>
          <w:lang w:val="es-CO"/>
        </w:rPr>
      </w:pPr>
      <w:r>
        <w:rPr>
          <w:rStyle w:val="CommentReference"/>
        </w:rPr>
        <w:annotationRef/>
      </w:r>
      <w:r w:rsidRPr="00554FC6">
        <w:rPr>
          <w:lang w:val="es-CO"/>
        </w:rPr>
        <w:t>OJO CON EL NOMBRE DE ESTE EJE CURRICULAR DE LENGUA: NO CONFUN</w:t>
      </w:r>
      <w:r>
        <w:rPr>
          <w:lang w:val="es-CO"/>
        </w:rPr>
        <w:t>DIRLO CON LA HABILIDAD TRANSDISC</w:t>
      </w:r>
      <w:r w:rsidRPr="00554FC6">
        <w:rPr>
          <w:lang w:val="es-CO"/>
        </w:rPr>
        <w:t>IPLINAR</w:t>
      </w:r>
      <w:r>
        <w:rPr>
          <w:lang w:val="es-CO"/>
        </w:rPr>
        <w:t>IA.</w:t>
      </w:r>
    </w:p>
  </w:comment>
  <w:comment w:id="511" w:author="Portatil CCB" w:date="2014-03-26T23:36:00Z" w:initials="PC">
    <w:p w14:paraId="55B14C85" w14:textId="382C97BE" w:rsidR="003653A9" w:rsidRPr="003653A9" w:rsidRDefault="003653A9">
      <w:pPr>
        <w:pStyle w:val="CommentText"/>
        <w:rPr>
          <w:lang w:val="es-CO"/>
        </w:rPr>
      </w:pPr>
      <w:r>
        <w:rPr>
          <w:rStyle w:val="CommentReference"/>
        </w:rPr>
        <w:annotationRef/>
      </w:r>
      <w:r w:rsidRPr="003653A9">
        <w:rPr>
          <w:lang w:val="es-CO"/>
        </w:rPr>
        <w:t>¿Y qu</w:t>
      </w:r>
      <w:r>
        <w:rPr>
          <w:lang w:val="es-CO"/>
        </w:rPr>
        <w:t>é pasa si los papás no son bilingües?</w:t>
      </w:r>
    </w:p>
  </w:comment>
  <w:comment w:id="518" w:author="Portatil CCB" w:date="2014-03-26T23:36:00Z" w:initials="PC">
    <w:p w14:paraId="233BE93E" w14:textId="75C97AC2" w:rsidR="003653A9" w:rsidRDefault="003653A9">
      <w:pPr>
        <w:pStyle w:val="CommentText"/>
      </w:pPr>
      <w:r>
        <w:rPr>
          <w:rStyle w:val="CommentReference"/>
        </w:rPr>
        <w:annotationRef/>
      </w:r>
      <w:r>
        <w:t>Ver comentario anterior.</w:t>
      </w:r>
    </w:p>
  </w:comment>
  <w:comment w:id="523" w:author="Portatil CCB" w:date="2014-03-26T23:36:00Z" w:initials="PC">
    <w:p w14:paraId="10DF86FD" w14:textId="3DD9568B" w:rsidR="00554FC6" w:rsidRPr="00554FC6" w:rsidRDefault="00554FC6">
      <w:pPr>
        <w:pStyle w:val="CommentText"/>
        <w:rPr>
          <w:lang w:val="es-CO"/>
        </w:rPr>
      </w:pPr>
      <w:r>
        <w:rPr>
          <w:rStyle w:val="CommentReference"/>
        </w:rPr>
        <w:annotationRef/>
      </w:r>
      <w:r w:rsidRPr="00554FC6">
        <w:rPr>
          <w:lang w:val="es-CO"/>
        </w:rPr>
        <w:t>OJO CON EL NOMBRE DE ESTE EJE CURRICULAR DE LENGUA: NO CONFUN</w:t>
      </w:r>
      <w:r>
        <w:rPr>
          <w:lang w:val="es-CO"/>
        </w:rPr>
        <w:t>DIRLO CON LA HABILIDAD TRANSDISC</w:t>
      </w:r>
      <w:r w:rsidRPr="00554FC6">
        <w:rPr>
          <w:lang w:val="es-CO"/>
        </w:rPr>
        <w:t>IPLINAR</w:t>
      </w:r>
      <w:r>
        <w:rPr>
          <w:lang w:val="es-CO"/>
        </w:rPr>
        <w:t>IA.</w:t>
      </w:r>
    </w:p>
  </w:comment>
  <w:comment w:id="548" w:author="Portatil CCB" w:date="2014-03-26T23:36:00Z" w:initials="PC">
    <w:p w14:paraId="4C596F86" w14:textId="21D5F12A" w:rsidR="00DD7C05" w:rsidRDefault="00DD7C05">
      <w:pPr>
        <w:pStyle w:val="CommentText"/>
      </w:pPr>
      <w:r>
        <w:rPr>
          <w:rStyle w:val="CommentReference"/>
        </w:rPr>
        <w:annotationRef/>
      </w:r>
      <w:r>
        <w:t>???</w:t>
      </w:r>
    </w:p>
  </w:comment>
  <w:comment w:id="552" w:author="Portatil CCB" w:date="2014-03-26T23:36:00Z" w:initials="PC">
    <w:p w14:paraId="2791A85C" w14:textId="390383BB" w:rsidR="00DD7C05" w:rsidRDefault="00DD7C05">
      <w:pPr>
        <w:pStyle w:val="CommentText"/>
      </w:pPr>
      <w:r>
        <w:rPr>
          <w:rStyle w:val="CommentReference"/>
        </w:rPr>
        <w:annotationRef/>
      </w:r>
      <w:r>
        <w:t>¿Los expertos?</w:t>
      </w:r>
    </w:p>
  </w:comment>
  <w:comment w:id="560" w:author="Portatil CCB" w:date="2014-03-26T23:36:00Z" w:initials="PC">
    <w:p w14:paraId="0D0AFC7A" w14:textId="3B0640F1" w:rsidR="00966E8C" w:rsidRDefault="00966E8C">
      <w:pPr>
        <w:pStyle w:val="CommentText"/>
      </w:pPr>
      <w:r>
        <w:rPr>
          <w:rStyle w:val="CommentReference"/>
        </w:rPr>
        <w:annotationRef/>
      </w:r>
      <w:r>
        <w:t>???</w:t>
      </w:r>
    </w:p>
  </w:comment>
  <w:comment w:id="561" w:author="Portatil CCB" w:date="2014-03-26T23:36:00Z" w:initials="PC">
    <w:p w14:paraId="5E27A793" w14:textId="73B9D3FB" w:rsidR="00966E8C" w:rsidRDefault="00966E8C">
      <w:pPr>
        <w:pStyle w:val="CommentText"/>
      </w:pPr>
      <w:r>
        <w:rPr>
          <w:rStyle w:val="CommentReference"/>
        </w:rPr>
        <w:annotationRef/>
      </w:r>
      <w:r>
        <w:t>?</w:t>
      </w:r>
    </w:p>
  </w:comment>
  <w:comment w:id="584" w:author="Portatil CCB" w:date="2014-03-26T23:36:00Z" w:initials="PC">
    <w:p w14:paraId="68A70699" w14:textId="40CDB598" w:rsidR="00966E8C" w:rsidRDefault="00966E8C">
      <w:pPr>
        <w:pStyle w:val="CommentText"/>
      </w:pPr>
      <w:r>
        <w:rPr>
          <w:rStyle w:val="CommentReference"/>
        </w:rPr>
        <w:annotationRef/>
      </w:r>
      <w:r>
        <w:t>???</w:t>
      </w:r>
    </w:p>
  </w:comment>
  <w:comment w:id="587" w:author="Portatil CCB" w:date="2014-03-26T23:36:00Z" w:initials="PC">
    <w:p w14:paraId="2EBC5206" w14:textId="6177190C" w:rsidR="00966E8C" w:rsidRDefault="00966E8C">
      <w:pPr>
        <w:pStyle w:val="CommentText"/>
      </w:pPr>
      <w:r>
        <w:rPr>
          <w:rStyle w:val="CommentReference"/>
        </w:rPr>
        <w:annotationRef/>
      </w:r>
      <w:r>
        <w:t>?</w:t>
      </w:r>
    </w:p>
  </w:comment>
  <w:comment w:id="598" w:author="Portatil CCB" w:date="2014-03-26T23:36:00Z" w:initials="PC">
    <w:p w14:paraId="7E924866" w14:textId="3C9520FC" w:rsidR="00966E8C" w:rsidRDefault="00966E8C">
      <w:pPr>
        <w:pStyle w:val="CommentText"/>
      </w:pPr>
      <w:r>
        <w:rPr>
          <w:rStyle w:val="CommentReference"/>
        </w:rPr>
        <w:annotationRef/>
      </w:r>
      <w:r>
        <w:t>?</w:t>
      </w:r>
    </w:p>
  </w:comment>
  <w:comment w:id="600" w:author="Portatil CCB" w:date="2014-03-26T23:36:00Z" w:initials="PC">
    <w:p w14:paraId="401F4926" w14:textId="1BB9C771" w:rsidR="00966E8C" w:rsidRDefault="00966E8C">
      <w:pPr>
        <w:pStyle w:val="CommentText"/>
      </w:pPr>
      <w:r>
        <w:rPr>
          <w:rStyle w:val="CommentReference"/>
        </w:rPr>
        <w:annotationRef/>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401C25" w15:done="0"/>
  <w15:commentEx w15:paraId="3267CA9D" w15:done="0"/>
  <w15:commentEx w15:paraId="33DE973E" w15:done="0"/>
  <w15:commentEx w15:paraId="41C73902" w15:done="0"/>
  <w15:commentEx w15:paraId="52D4C040" w15:done="0"/>
  <w15:commentEx w15:paraId="46E04193" w15:done="0"/>
  <w15:commentEx w15:paraId="24407494" w15:done="0"/>
  <w15:commentEx w15:paraId="7A6DE139" w15:done="0"/>
  <w15:commentEx w15:paraId="6B00FD96" w15:done="0"/>
  <w15:commentEx w15:paraId="2716588B" w15:done="0"/>
  <w15:commentEx w15:paraId="772FBC1E" w15:done="0"/>
  <w15:commentEx w15:paraId="596F80F1" w15:done="0"/>
  <w15:commentEx w15:paraId="45B4942C" w15:done="0"/>
  <w15:commentEx w15:paraId="194711C1" w15:done="0"/>
  <w15:commentEx w15:paraId="02CDB02F" w15:done="0"/>
  <w15:commentEx w15:paraId="3DBA131B" w15:done="0"/>
  <w15:commentEx w15:paraId="5F8F128B" w15:done="0"/>
  <w15:commentEx w15:paraId="55B14C85" w15:done="0"/>
  <w15:commentEx w15:paraId="233BE93E" w15:done="0"/>
  <w15:commentEx w15:paraId="10DF86FD" w15:done="0"/>
  <w15:commentEx w15:paraId="4C596F86" w15:done="0"/>
  <w15:commentEx w15:paraId="2791A85C" w15:done="0"/>
  <w15:commentEx w15:paraId="0D0AFC7A" w15:done="0"/>
  <w15:commentEx w15:paraId="5E27A793" w15:done="0"/>
  <w15:commentEx w15:paraId="68A70699" w15:done="0"/>
  <w15:commentEx w15:paraId="2EBC5206" w15:done="0"/>
  <w15:commentEx w15:paraId="7E924866" w15:done="0"/>
  <w15:commentEx w15:paraId="401F492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CABA6E" w14:textId="77777777" w:rsidR="00792CCE" w:rsidRDefault="00792CCE" w:rsidP="004E693A">
      <w:pPr>
        <w:spacing w:after="0" w:line="240" w:lineRule="auto"/>
      </w:pPr>
      <w:r>
        <w:separator/>
      </w:r>
    </w:p>
  </w:endnote>
  <w:endnote w:type="continuationSeparator" w:id="0">
    <w:p w14:paraId="312C54F6" w14:textId="77777777" w:rsidR="00792CCE" w:rsidRDefault="00792CCE" w:rsidP="004E6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528884"/>
      <w:docPartObj>
        <w:docPartGallery w:val="Page Numbers (Bottom of Page)"/>
        <w:docPartUnique/>
      </w:docPartObj>
    </w:sdtPr>
    <w:sdtEndPr/>
    <w:sdtContent>
      <w:p w14:paraId="12B0075A" w14:textId="334D9F2E" w:rsidR="00DD7C05" w:rsidRDefault="00DD7C05">
        <w:pPr>
          <w:pStyle w:val="Footer"/>
        </w:pPr>
        <w:r>
          <w:fldChar w:fldCharType="begin"/>
        </w:r>
        <w:r>
          <w:instrText>PAGE   \* MERGEFORMAT</w:instrText>
        </w:r>
        <w:r>
          <w:fldChar w:fldCharType="separate"/>
        </w:r>
        <w:r w:rsidR="000F388F" w:rsidRPr="000F388F">
          <w:rPr>
            <w:noProof/>
            <w:lang w:val="es-ES"/>
          </w:rPr>
          <w:t>1</w:t>
        </w:r>
        <w:r>
          <w:fldChar w:fldCharType="end"/>
        </w:r>
      </w:p>
    </w:sdtContent>
  </w:sdt>
  <w:p w14:paraId="370FFC91" w14:textId="77777777" w:rsidR="00DD7C05" w:rsidRDefault="00DD7C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80B49E" w14:textId="77777777" w:rsidR="00792CCE" w:rsidRDefault="00792CCE" w:rsidP="004E693A">
      <w:pPr>
        <w:spacing w:after="0" w:line="240" w:lineRule="auto"/>
      </w:pPr>
      <w:r>
        <w:separator/>
      </w:r>
    </w:p>
  </w:footnote>
  <w:footnote w:type="continuationSeparator" w:id="0">
    <w:p w14:paraId="6FD5A8B0" w14:textId="77777777" w:rsidR="00792CCE" w:rsidRDefault="00792CCE" w:rsidP="004E69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4A3E3F"/>
    <w:multiLevelType w:val="hybridMultilevel"/>
    <w:tmpl w:val="6E202628"/>
    <w:lvl w:ilvl="0" w:tplc="BDF62310">
      <w:numFmt w:val="bullet"/>
      <w:lvlText w:val="-"/>
      <w:lvlJc w:val="left"/>
      <w:pPr>
        <w:ind w:left="360" w:hanging="360"/>
      </w:pPr>
      <w:rPr>
        <w:rFonts w:ascii="Arial" w:eastAsia="Times New Roman" w:hAnsi="Arial" w:cs="Aria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eine">
    <w15:presenceInfo w15:providerId="None" w15:userId="Ele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FE6"/>
    <w:rsid w:val="00074D84"/>
    <w:rsid w:val="00075534"/>
    <w:rsid w:val="00075F45"/>
    <w:rsid w:val="0008072C"/>
    <w:rsid w:val="000833C6"/>
    <w:rsid w:val="000A2235"/>
    <w:rsid w:val="000B074F"/>
    <w:rsid w:val="000B2D64"/>
    <w:rsid w:val="000C696B"/>
    <w:rsid w:val="000F388F"/>
    <w:rsid w:val="000F6F37"/>
    <w:rsid w:val="001346EA"/>
    <w:rsid w:val="00154DB7"/>
    <w:rsid w:val="0016722F"/>
    <w:rsid w:val="00175D11"/>
    <w:rsid w:val="001915D5"/>
    <w:rsid w:val="001929A9"/>
    <w:rsid w:val="00196169"/>
    <w:rsid w:val="001B1A02"/>
    <w:rsid w:val="001C602D"/>
    <w:rsid w:val="001D31AA"/>
    <w:rsid w:val="00201643"/>
    <w:rsid w:val="0021500A"/>
    <w:rsid w:val="00220A0A"/>
    <w:rsid w:val="002809CF"/>
    <w:rsid w:val="002E108C"/>
    <w:rsid w:val="002E7D5F"/>
    <w:rsid w:val="002F0FE6"/>
    <w:rsid w:val="002F31F2"/>
    <w:rsid w:val="003402F2"/>
    <w:rsid w:val="00364DB9"/>
    <w:rsid w:val="003653A9"/>
    <w:rsid w:val="00365673"/>
    <w:rsid w:val="00371250"/>
    <w:rsid w:val="00371B7E"/>
    <w:rsid w:val="00393F9E"/>
    <w:rsid w:val="003B2186"/>
    <w:rsid w:val="003B7537"/>
    <w:rsid w:val="0041733B"/>
    <w:rsid w:val="00420672"/>
    <w:rsid w:val="004219A1"/>
    <w:rsid w:val="00422F51"/>
    <w:rsid w:val="004326A4"/>
    <w:rsid w:val="00444EAE"/>
    <w:rsid w:val="00446E45"/>
    <w:rsid w:val="00447A04"/>
    <w:rsid w:val="0045769F"/>
    <w:rsid w:val="004B61FD"/>
    <w:rsid w:val="004E693A"/>
    <w:rsid w:val="004F02D1"/>
    <w:rsid w:val="004F2649"/>
    <w:rsid w:val="0051105C"/>
    <w:rsid w:val="00511D93"/>
    <w:rsid w:val="005201D9"/>
    <w:rsid w:val="005331BE"/>
    <w:rsid w:val="005408E0"/>
    <w:rsid w:val="00554FC6"/>
    <w:rsid w:val="00594A48"/>
    <w:rsid w:val="005A79DF"/>
    <w:rsid w:val="005A7DA4"/>
    <w:rsid w:val="005B16F0"/>
    <w:rsid w:val="005D286B"/>
    <w:rsid w:val="00643D38"/>
    <w:rsid w:val="0065022D"/>
    <w:rsid w:val="00694CB4"/>
    <w:rsid w:val="006C3F8F"/>
    <w:rsid w:val="006E48AC"/>
    <w:rsid w:val="007018FB"/>
    <w:rsid w:val="007249BC"/>
    <w:rsid w:val="00731959"/>
    <w:rsid w:val="00754811"/>
    <w:rsid w:val="00771004"/>
    <w:rsid w:val="00792CCE"/>
    <w:rsid w:val="00796A4E"/>
    <w:rsid w:val="007C1D53"/>
    <w:rsid w:val="007E1952"/>
    <w:rsid w:val="007F0497"/>
    <w:rsid w:val="007F56E4"/>
    <w:rsid w:val="00824165"/>
    <w:rsid w:val="0083107C"/>
    <w:rsid w:val="00836D79"/>
    <w:rsid w:val="0089392B"/>
    <w:rsid w:val="008D17AF"/>
    <w:rsid w:val="008E07F5"/>
    <w:rsid w:val="00902260"/>
    <w:rsid w:val="009204C4"/>
    <w:rsid w:val="00926A6B"/>
    <w:rsid w:val="00933CF6"/>
    <w:rsid w:val="00942072"/>
    <w:rsid w:val="009446CE"/>
    <w:rsid w:val="00966E8C"/>
    <w:rsid w:val="00980C88"/>
    <w:rsid w:val="0099389F"/>
    <w:rsid w:val="009B1D07"/>
    <w:rsid w:val="009C16B7"/>
    <w:rsid w:val="009E4529"/>
    <w:rsid w:val="009E6F7E"/>
    <w:rsid w:val="00A156A0"/>
    <w:rsid w:val="00A3406E"/>
    <w:rsid w:val="00A61D1D"/>
    <w:rsid w:val="00AD7DBE"/>
    <w:rsid w:val="00AF397A"/>
    <w:rsid w:val="00B11F4F"/>
    <w:rsid w:val="00B42C85"/>
    <w:rsid w:val="00B67D4C"/>
    <w:rsid w:val="00B72868"/>
    <w:rsid w:val="00B82FC4"/>
    <w:rsid w:val="00B906B4"/>
    <w:rsid w:val="00BB1A7C"/>
    <w:rsid w:val="00BE5C21"/>
    <w:rsid w:val="00C05B88"/>
    <w:rsid w:val="00C07BE9"/>
    <w:rsid w:val="00C14EE6"/>
    <w:rsid w:val="00C1721B"/>
    <w:rsid w:val="00C215F6"/>
    <w:rsid w:val="00C22E76"/>
    <w:rsid w:val="00C32E46"/>
    <w:rsid w:val="00C4704A"/>
    <w:rsid w:val="00C60789"/>
    <w:rsid w:val="00C749A6"/>
    <w:rsid w:val="00C76CA7"/>
    <w:rsid w:val="00CC0064"/>
    <w:rsid w:val="00CE6D12"/>
    <w:rsid w:val="00D031C9"/>
    <w:rsid w:val="00D210CD"/>
    <w:rsid w:val="00D34173"/>
    <w:rsid w:val="00D40ACA"/>
    <w:rsid w:val="00D44F75"/>
    <w:rsid w:val="00D50DEF"/>
    <w:rsid w:val="00D67E99"/>
    <w:rsid w:val="00D9335E"/>
    <w:rsid w:val="00DA0419"/>
    <w:rsid w:val="00DA2DDF"/>
    <w:rsid w:val="00DD7C05"/>
    <w:rsid w:val="00E02017"/>
    <w:rsid w:val="00E5035C"/>
    <w:rsid w:val="00E53846"/>
    <w:rsid w:val="00E80662"/>
    <w:rsid w:val="00EA0908"/>
    <w:rsid w:val="00EB75C9"/>
    <w:rsid w:val="00EF0C21"/>
    <w:rsid w:val="00F06CD2"/>
    <w:rsid w:val="00F2632D"/>
    <w:rsid w:val="00F55300"/>
    <w:rsid w:val="00F863AC"/>
    <w:rsid w:val="00F91436"/>
    <w:rsid w:val="00FA2B8D"/>
    <w:rsid w:val="00FA4400"/>
    <w:rsid w:val="00FA640C"/>
    <w:rsid w:val="00FF682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6B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D17AF"/>
    <w:rPr>
      <w:sz w:val="16"/>
      <w:szCs w:val="16"/>
    </w:rPr>
  </w:style>
  <w:style w:type="paragraph" w:styleId="CommentText">
    <w:name w:val="annotation text"/>
    <w:basedOn w:val="Normal"/>
    <w:link w:val="CommentTextChar"/>
    <w:uiPriority w:val="99"/>
    <w:semiHidden/>
    <w:unhideWhenUsed/>
    <w:rsid w:val="008D17AF"/>
    <w:pPr>
      <w:spacing w:after="200" w:line="240" w:lineRule="auto"/>
    </w:pPr>
    <w:rPr>
      <w:sz w:val="20"/>
      <w:szCs w:val="20"/>
      <w:lang w:val="en-US"/>
    </w:rPr>
  </w:style>
  <w:style w:type="character" w:customStyle="1" w:styleId="CommentTextChar">
    <w:name w:val="Comment Text Char"/>
    <w:basedOn w:val="DefaultParagraphFont"/>
    <w:link w:val="CommentText"/>
    <w:uiPriority w:val="99"/>
    <w:semiHidden/>
    <w:rsid w:val="008D17AF"/>
    <w:rPr>
      <w:sz w:val="20"/>
      <w:szCs w:val="20"/>
      <w:lang w:val="en-US"/>
    </w:rPr>
  </w:style>
  <w:style w:type="paragraph" w:styleId="BalloonText">
    <w:name w:val="Balloon Text"/>
    <w:basedOn w:val="Normal"/>
    <w:link w:val="BalloonTextChar"/>
    <w:uiPriority w:val="99"/>
    <w:semiHidden/>
    <w:unhideWhenUsed/>
    <w:rsid w:val="008D17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7AF"/>
    <w:rPr>
      <w:rFonts w:ascii="Segoe UI" w:hAnsi="Segoe UI" w:cs="Segoe UI"/>
      <w:sz w:val="18"/>
      <w:szCs w:val="18"/>
    </w:rPr>
  </w:style>
  <w:style w:type="paragraph" w:styleId="Index1">
    <w:name w:val="index 1"/>
    <w:basedOn w:val="Normal"/>
    <w:next w:val="Normal"/>
    <w:autoRedefine/>
    <w:uiPriority w:val="99"/>
    <w:unhideWhenUsed/>
    <w:rsid w:val="00A61D1D"/>
    <w:pPr>
      <w:spacing w:after="0"/>
      <w:ind w:left="220" w:hanging="220"/>
    </w:pPr>
    <w:rPr>
      <w:sz w:val="18"/>
      <w:szCs w:val="18"/>
    </w:rPr>
  </w:style>
  <w:style w:type="paragraph" w:styleId="Index2">
    <w:name w:val="index 2"/>
    <w:basedOn w:val="Normal"/>
    <w:next w:val="Normal"/>
    <w:autoRedefine/>
    <w:uiPriority w:val="99"/>
    <w:unhideWhenUsed/>
    <w:rsid w:val="00A61D1D"/>
    <w:pPr>
      <w:spacing w:after="0"/>
      <w:ind w:left="440" w:hanging="220"/>
    </w:pPr>
    <w:rPr>
      <w:sz w:val="18"/>
      <w:szCs w:val="18"/>
    </w:rPr>
  </w:style>
  <w:style w:type="paragraph" w:styleId="Index3">
    <w:name w:val="index 3"/>
    <w:basedOn w:val="Normal"/>
    <w:next w:val="Normal"/>
    <w:autoRedefine/>
    <w:uiPriority w:val="99"/>
    <w:unhideWhenUsed/>
    <w:rsid w:val="00A61D1D"/>
    <w:pPr>
      <w:spacing w:after="0"/>
      <w:ind w:left="660" w:hanging="220"/>
    </w:pPr>
    <w:rPr>
      <w:sz w:val="18"/>
      <w:szCs w:val="18"/>
    </w:rPr>
  </w:style>
  <w:style w:type="paragraph" w:styleId="Index4">
    <w:name w:val="index 4"/>
    <w:basedOn w:val="Normal"/>
    <w:next w:val="Normal"/>
    <w:autoRedefine/>
    <w:uiPriority w:val="99"/>
    <w:unhideWhenUsed/>
    <w:rsid w:val="00A61D1D"/>
    <w:pPr>
      <w:spacing w:after="0"/>
      <w:ind w:left="880" w:hanging="220"/>
    </w:pPr>
    <w:rPr>
      <w:sz w:val="18"/>
      <w:szCs w:val="18"/>
    </w:rPr>
  </w:style>
  <w:style w:type="paragraph" w:styleId="Index5">
    <w:name w:val="index 5"/>
    <w:basedOn w:val="Normal"/>
    <w:next w:val="Normal"/>
    <w:autoRedefine/>
    <w:uiPriority w:val="99"/>
    <w:unhideWhenUsed/>
    <w:rsid w:val="00A61D1D"/>
    <w:pPr>
      <w:spacing w:after="0"/>
      <w:ind w:left="1100" w:hanging="220"/>
    </w:pPr>
    <w:rPr>
      <w:sz w:val="18"/>
      <w:szCs w:val="18"/>
    </w:rPr>
  </w:style>
  <w:style w:type="paragraph" w:styleId="Index6">
    <w:name w:val="index 6"/>
    <w:basedOn w:val="Normal"/>
    <w:next w:val="Normal"/>
    <w:autoRedefine/>
    <w:uiPriority w:val="99"/>
    <w:unhideWhenUsed/>
    <w:rsid w:val="00A61D1D"/>
    <w:pPr>
      <w:spacing w:after="0"/>
      <w:ind w:left="1320" w:hanging="220"/>
    </w:pPr>
    <w:rPr>
      <w:sz w:val="18"/>
      <w:szCs w:val="18"/>
    </w:rPr>
  </w:style>
  <w:style w:type="paragraph" w:styleId="Index7">
    <w:name w:val="index 7"/>
    <w:basedOn w:val="Normal"/>
    <w:next w:val="Normal"/>
    <w:autoRedefine/>
    <w:uiPriority w:val="99"/>
    <w:unhideWhenUsed/>
    <w:rsid w:val="00A61D1D"/>
    <w:pPr>
      <w:spacing w:after="0"/>
      <w:ind w:left="1540" w:hanging="220"/>
    </w:pPr>
    <w:rPr>
      <w:sz w:val="18"/>
      <w:szCs w:val="18"/>
    </w:rPr>
  </w:style>
  <w:style w:type="paragraph" w:styleId="Index8">
    <w:name w:val="index 8"/>
    <w:basedOn w:val="Normal"/>
    <w:next w:val="Normal"/>
    <w:autoRedefine/>
    <w:uiPriority w:val="99"/>
    <w:unhideWhenUsed/>
    <w:rsid w:val="00A61D1D"/>
    <w:pPr>
      <w:spacing w:after="0"/>
      <w:ind w:left="1760" w:hanging="220"/>
    </w:pPr>
    <w:rPr>
      <w:sz w:val="18"/>
      <w:szCs w:val="18"/>
    </w:rPr>
  </w:style>
  <w:style w:type="paragraph" w:styleId="Index9">
    <w:name w:val="index 9"/>
    <w:basedOn w:val="Normal"/>
    <w:next w:val="Normal"/>
    <w:autoRedefine/>
    <w:uiPriority w:val="99"/>
    <w:unhideWhenUsed/>
    <w:rsid w:val="00A61D1D"/>
    <w:pPr>
      <w:spacing w:after="0"/>
      <w:ind w:left="1980" w:hanging="220"/>
    </w:pPr>
    <w:rPr>
      <w:sz w:val="18"/>
      <w:szCs w:val="18"/>
    </w:rPr>
  </w:style>
  <w:style w:type="paragraph" w:styleId="IndexHeading">
    <w:name w:val="index heading"/>
    <w:basedOn w:val="Normal"/>
    <w:next w:val="Index1"/>
    <w:uiPriority w:val="99"/>
    <w:unhideWhenUsed/>
    <w:rsid w:val="00A61D1D"/>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Theme="majorHAnsi" w:hAnsiTheme="majorHAnsi"/>
      <w:b/>
      <w:bCs/>
    </w:rPr>
  </w:style>
  <w:style w:type="paragraph" w:styleId="Header">
    <w:name w:val="header"/>
    <w:basedOn w:val="Normal"/>
    <w:link w:val="HeaderChar"/>
    <w:uiPriority w:val="99"/>
    <w:unhideWhenUsed/>
    <w:rsid w:val="004E693A"/>
    <w:pPr>
      <w:tabs>
        <w:tab w:val="center" w:pos="4419"/>
        <w:tab w:val="right" w:pos="8838"/>
      </w:tabs>
      <w:spacing w:after="0" w:line="240" w:lineRule="auto"/>
    </w:pPr>
  </w:style>
  <w:style w:type="character" w:customStyle="1" w:styleId="HeaderChar">
    <w:name w:val="Header Char"/>
    <w:basedOn w:val="DefaultParagraphFont"/>
    <w:link w:val="Header"/>
    <w:uiPriority w:val="99"/>
    <w:rsid w:val="004E693A"/>
  </w:style>
  <w:style w:type="paragraph" w:styleId="Footer">
    <w:name w:val="footer"/>
    <w:basedOn w:val="Normal"/>
    <w:link w:val="FooterChar"/>
    <w:uiPriority w:val="99"/>
    <w:unhideWhenUsed/>
    <w:rsid w:val="004E693A"/>
    <w:pPr>
      <w:tabs>
        <w:tab w:val="center" w:pos="4419"/>
        <w:tab w:val="right" w:pos="8838"/>
      </w:tabs>
      <w:spacing w:after="0" w:line="240" w:lineRule="auto"/>
    </w:pPr>
  </w:style>
  <w:style w:type="character" w:customStyle="1" w:styleId="FooterChar">
    <w:name w:val="Footer Char"/>
    <w:basedOn w:val="DefaultParagraphFont"/>
    <w:link w:val="Footer"/>
    <w:uiPriority w:val="99"/>
    <w:rsid w:val="004E693A"/>
  </w:style>
  <w:style w:type="paragraph" w:styleId="ListParagraph">
    <w:name w:val="List Paragraph"/>
    <w:basedOn w:val="Normal"/>
    <w:uiPriority w:val="34"/>
    <w:qFormat/>
    <w:rsid w:val="00444EAE"/>
    <w:pPr>
      <w:spacing w:after="0" w:line="240" w:lineRule="auto"/>
      <w:ind w:left="720"/>
      <w:contextualSpacing/>
    </w:pPr>
    <w:rPr>
      <w:rFonts w:ascii="Times New Roman" w:eastAsia="Times New Roman" w:hAnsi="Times New Roman" w:cs="Times New Roman"/>
      <w:sz w:val="24"/>
      <w:szCs w:val="24"/>
      <w:lang w:eastAsia="es-ES"/>
    </w:rPr>
  </w:style>
  <w:style w:type="paragraph" w:styleId="CommentSubject">
    <w:name w:val="annotation subject"/>
    <w:basedOn w:val="CommentText"/>
    <w:next w:val="CommentText"/>
    <w:link w:val="CommentSubjectChar"/>
    <w:uiPriority w:val="99"/>
    <w:semiHidden/>
    <w:unhideWhenUsed/>
    <w:rsid w:val="00FA2B8D"/>
    <w:pPr>
      <w:spacing w:after="160"/>
    </w:pPr>
    <w:rPr>
      <w:b/>
      <w:bCs/>
      <w:lang w:val="es-CO"/>
    </w:rPr>
  </w:style>
  <w:style w:type="character" w:customStyle="1" w:styleId="CommentSubjectChar">
    <w:name w:val="Comment Subject Char"/>
    <w:basedOn w:val="CommentTextChar"/>
    <w:link w:val="CommentSubject"/>
    <w:uiPriority w:val="99"/>
    <w:semiHidden/>
    <w:rsid w:val="00FA2B8D"/>
    <w:rPr>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D17AF"/>
    <w:rPr>
      <w:sz w:val="16"/>
      <w:szCs w:val="16"/>
    </w:rPr>
  </w:style>
  <w:style w:type="paragraph" w:styleId="CommentText">
    <w:name w:val="annotation text"/>
    <w:basedOn w:val="Normal"/>
    <w:link w:val="CommentTextChar"/>
    <w:uiPriority w:val="99"/>
    <w:semiHidden/>
    <w:unhideWhenUsed/>
    <w:rsid w:val="008D17AF"/>
    <w:pPr>
      <w:spacing w:after="200" w:line="240" w:lineRule="auto"/>
    </w:pPr>
    <w:rPr>
      <w:sz w:val="20"/>
      <w:szCs w:val="20"/>
      <w:lang w:val="en-US"/>
    </w:rPr>
  </w:style>
  <w:style w:type="character" w:customStyle="1" w:styleId="CommentTextChar">
    <w:name w:val="Comment Text Char"/>
    <w:basedOn w:val="DefaultParagraphFont"/>
    <w:link w:val="CommentText"/>
    <w:uiPriority w:val="99"/>
    <w:semiHidden/>
    <w:rsid w:val="008D17AF"/>
    <w:rPr>
      <w:sz w:val="20"/>
      <w:szCs w:val="20"/>
      <w:lang w:val="en-US"/>
    </w:rPr>
  </w:style>
  <w:style w:type="paragraph" w:styleId="BalloonText">
    <w:name w:val="Balloon Text"/>
    <w:basedOn w:val="Normal"/>
    <w:link w:val="BalloonTextChar"/>
    <w:uiPriority w:val="99"/>
    <w:semiHidden/>
    <w:unhideWhenUsed/>
    <w:rsid w:val="008D17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7AF"/>
    <w:rPr>
      <w:rFonts w:ascii="Segoe UI" w:hAnsi="Segoe UI" w:cs="Segoe UI"/>
      <w:sz w:val="18"/>
      <w:szCs w:val="18"/>
    </w:rPr>
  </w:style>
  <w:style w:type="paragraph" w:styleId="Index1">
    <w:name w:val="index 1"/>
    <w:basedOn w:val="Normal"/>
    <w:next w:val="Normal"/>
    <w:autoRedefine/>
    <w:uiPriority w:val="99"/>
    <w:unhideWhenUsed/>
    <w:rsid w:val="00A61D1D"/>
    <w:pPr>
      <w:spacing w:after="0"/>
      <w:ind w:left="220" w:hanging="220"/>
    </w:pPr>
    <w:rPr>
      <w:sz w:val="18"/>
      <w:szCs w:val="18"/>
    </w:rPr>
  </w:style>
  <w:style w:type="paragraph" w:styleId="Index2">
    <w:name w:val="index 2"/>
    <w:basedOn w:val="Normal"/>
    <w:next w:val="Normal"/>
    <w:autoRedefine/>
    <w:uiPriority w:val="99"/>
    <w:unhideWhenUsed/>
    <w:rsid w:val="00A61D1D"/>
    <w:pPr>
      <w:spacing w:after="0"/>
      <w:ind w:left="440" w:hanging="220"/>
    </w:pPr>
    <w:rPr>
      <w:sz w:val="18"/>
      <w:szCs w:val="18"/>
    </w:rPr>
  </w:style>
  <w:style w:type="paragraph" w:styleId="Index3">
    <w:name w:val="index 3"/>
    <w:basedOn w:val="Normal"/>
    <w:next w:val="Normal"/>
    <w:autoRedefine/>
    <w:uiPriority w:val="99"/>
    <w:unhideWhenUsed/>
    <w:rsid w:val="00A61D1D"/>
    <w:pPr>
      <w:spacing w:after="0"/>
      <w:ind w:left="660" w:hanging="220"/>
    </w:pPr>
    <w:rPr>
      <w:sz w:val="18"/>
      <w:szCs w:val="18"/>
    </w:rPr>
  </w:style>
  <w:style w:type="paragraph" w:styleId="Index4">
    <w:name w:val="index 4"/>
    <w:basedOn w:val="Normal"/>
    <w:next w:val="Normal"/>
    <w:autoRedefine/>
    <w:uiPriority w:val="99"/>
    <w:unhideWhenUsed/>
    <w:rsid w:val="00A61D1D"/>
    <w:pPr>
      <w:spacing w:after="0"/>
      <w:ind w:left="880" w:hanging="220"/>
    </w:pPr>
    <w:rPr>
      <w:sz w:val="18"/>
      <w:szCs w:val="18"/>
    </w:rPr>
  </w:style>
  <w:style w:type="paragraph" w:styleId="Index5">
    <w:name w:val="index 5"/>
    <w:basedOn w:val="Normal"/>
    <w:next w:val="Normal"/>
    <w:autoRedefine/>
    <w:uiPriority w:val="99"/>
    <w:unhideWhenUsed/>
    <w:rsid w:val="00A61D1D"/>
    <w:pPr>
      <w:spacing w:after="0"/>
      <w:ind w:left="1100" w:hanging="220"/>
    </w:pPr>
    <w:rPr>
      <w:sz w:val="18"/>
      <w:szCs w:val="18"/>
    </w:rPr>
  </w:style>
  <w:style w:type="paragraph" w:styleId="Index6">
    <w:name w:val="index 6"/>
    <w:basedOn w:val="Normal"/>
    <w:next w:val="Normal"/>
    <w:autoRedefine/>
    <w:uiPriority w:val="99"/>
    <w:unhideWhenUsed/>
    <w:rsid w:val="00A61D1D"/>
    <w:pPr>
      <w:spacing w:after="0"/>
      <w:ind w:left="1320" w:hanging="220"/>
    </w:pPr>
    <w:rPr>
      <w:sz w:val="18"/>
      <w:szCs w:val="18"/>
    </w:rPr>
  </w:style>
  <w:style w:type="paragraph" w:styleId="Index7">
    <w:name w:val="index 7"/>
    <w:basedOn w:val="Normal"/>
    <w:next w:val="Normal"/>
    <w:autoRedefine/>
    <w:uiPriority w:val="99"/>
    <w:unhideWhenUsed/>
    <w:rsid w:val="00A61D1D"/>
    <w:pPr>
      <w:spacing w:after="0"/>
      <w:ind w:left="1540" w:hanging="220"/>
    </w:pPr>
    <w:rPr>
      <w:sz w:val="18"/>
      <w:szCs w:val="18"/>
    </w:rPr>
  </w:style>
  <w:style w:type="paragraph" w:styleId="Index8">
    <w:name w:val="index 8"/>
    <w:basedOn w:val="Normal"/>
    <w:next w:val="Normal"/>
    <w:autoRedefine/>
    <w:uiPriority w:val="99"/>
    <w:unhideWhenUsed/>
    <w:rsid w:val="00A61D1D"/>
    <w:pPr>
      <w:spacing w:after="0"/>
      <w:ind w:left="1760" w:hanging="220"/>
    </w:pPr>
    <w:rPr>
      <w:sz w:val="18"/>
      <w:szCs w:val="18"/>
    </w:rPr>
  </w:style>
  <w:style w:type="paragraph" w:styleId="Index9">
    <w:name w:val="index 9"/>
    <w:basedOn w:val="Normal"/>
    <w:next w:val="Normal"/>
    <w:autoRedefine/>
    <w:uiPriority w:val="99"/>
    <w:unhideWhenUsed/>
    <w:rsid w:val="00A61D1D"/>
    <w:pPr>
      <w:spacing w:after="0"/>
      <w:ind w:left="1980" w:hanging="220"/>
    </w:pPr>
    <w:rPr>
      <w:sz w:val="18"/>
      <w:szCs w:val="18"/>
    </w:rPr>
  </w:style>
  <w:style w:type="paragraph" w:styleId="IndexHeading">
    <w:name w:val="index heading"/>
    <w:basedOn w:val="Normal"/>
    <w:next w:val="Index1"/>
    <w:uiPriority w:val="99"/>
    <w:unhideWhenUsed/>
    <w:rsid w:val="00A61D1D"/>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Theme="majorHAnsi" w:hAnsiTheme="majorHAnsi"/>
      <w:b/>
      <w:bCs/>
    </w:rPr>
  </w:style>
  <w:style w:type="paragraph" w:styleId="Header">
    <w:name w:val="header"/>
    <w:basedOn w:val="Normal"/>
    <w:link w:val="HeaderChar"/>
    <w:uiPriority w:val="99"/>
    <w:unhideWhenUsed/>
    <w:rsid w:val="004E693A"/>
    <w:pPr>
      <w:tabs>
        <w:tab w:val="center" w:pos="4419"/>
        <w:tab w:val="right" w:pos="8838"/>
      </w:tabs>
      <w:spacing w:after="0" w:line="240" w:lineRule="auto"/>
    </w:pPr>
  </w:style>
  <w:style w:type="character" w:customStyle="1" w:styleId="HeaderChar">
    <w:name w:val="Header Char"/>
    <w:basedOn w:val="DefaultParagraphFont"/>
    <w:link w:val="Header"/>
    <w:uiPriority w:val="99"/>
    <w:rsid w:val="004E693A"/>
  </w:style>
  <w:style w:type="paragraph" w:styleId="Footer">
    <w:name w:val="footer"/>
    <w:basedOn w:val="Normal"/>
    <w:link w:val="FooterChar"/>
    <w:uiPriority w:val="99"/>
    <w:unhideWhenUsed/>
    <w:rsid w:val="004E693A"/>
    <w:pPr>
      <w:tabs>
        <w:tab w:val="center" w:pos="4419"/>
        <w:tab w:val="right" w:pos="8838"/>
      </w:tabs>
      <w:spacing w:after="0" w:line="240" w:lineRule="auto"/>
    </w:pPr>
  </w:style>
  <w:style w:type="character" w:customStyle="1" w:styleId="FooterChar">
    <w:name w:val="Footer Char"/>
    <w:basedOn w:val="DefaultParagraphFont"/>
    <w:link w:val="Footer"/>
    <w:uiPriority w:val="99"/>
    <w:rsid w:val="004E693A"/>
  </w:style>
  <w:style w:type="paragraph" w:styleId="ListParagraph">
    <w:name w:val="List Paragraph"/>
    <w:basedOn w:val="Normal"/>
    <w:uiPriority w:val="34"/>
    <w:qFormat/>
    <w:rsid w:val="00444EAE"/>
    <w:pPr>
      <w:spacing w:after="0" w:line="240" w:lineRule="auto"/>
      <w:ind w:left="720"/>
      <w:contextualSpacing/>
    </w:pPr>
    <w:rPr>
      <w:rFonts w:ascii="Times New Roman" w:eastAsia="Times New Roman" w:hAnsi="Times New Roman" w:cs="Times New Roman"/>
      <w:sz w:val="24"/>
      <w:szCs w:val="24"/>
      <w:lang w:eastAsia="es-ES"/>
    </w:rPr>
  </w:style>
  <w:style w:type="paragraph" w:styleId="CommentSubject">
    <w:name w:val="annotation subject"/>
    <w:basedOn w:val="CommentText"/>
    <w:next w:val="CommentText"/>
    <w:link w:val="CommentSubjectChar"/>
    <w:uiPriority w:val="99"/>
    <w:semiHidden/>
    <w:unhideWhenUsed/>
    <w:rsid w:val="00FA2B8D"/>
    <w:pPr>
      <w:spacing w:after="160"/>
    </w:pPr>
    <w:rPr>
      <w:b/>
      <w:bCs/>
      <w:lang w:val="es-CO"/>
    </w:rPr>
  </w:style>
  <w:style w:type="character" w:customStyle="1" w:styleId="CommentSubjectChar">
    <w:name w:val="Comment Subject Char"/>
    <w:basedOn w:val="CommentTextChar"/>
    <w:link w:val="CommentSubject"/>
    <w:uiPriority w:val="99"/>
    <w:semiHidden/>
    <w:rsid w:val="00FA2B8D"/>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B4429-0A7A-47E4-89AA-34C042274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5298</Words>
  <Characters>29144</Characters>
  <Application>Microsoft Office Word</Application>
  <DocSecurity>0</DocSecurity>
  <Lines>242</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34374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Eleine</dc:creator>
  <cp:lastModifiedBy>Claudia Madriñan</cp:lastModifiedBy>
  <cp:revision>2</cp:revision>
  <dcterms:created xsi:type="dcterms:W3CDTF">2014-03-27T18:14:00Z</dcterms:created>
  <dcterms:modified xsi:type="dcterms:W3CDTF">2014-03-27T18:14:00Z</dcterms:modified>
</cp:coreProperties>
</file>